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97CB07" w14:textId="77777777" w:rsidR="00982176" w:rsidRPr="00582406" w:rsidRDefault="00982176" w:rsidP="00982176">
      <w:pPr>
        <w:pStyle w:val="BodyTextIndent"/>
        <w:spacing w:line="240" w:lineRule="auto"/>
        <w:jc w:val="center"/>
        <w:rPr>
          <w:rFonts w:ascii="GHEA Grapalat" w:hAnsi="GHEA Grapalat"/>
          <w:i w:val="0"/>
          <w:sz w:val="24"/>
          <w:szCs w:val="24"/>
          <w:lang w:val="af-ZA"/>
        </w:rPr>
      </w:pPr>
      <w:r w:rsidRPr="00582406">
        <w:rPr>
          <w:rFonts w:ascii="GHEA Grapalat" w:hAnsi="GHEA Grapalat"/>
          <w:i w:val="0"/>
          <w:sz w:val="24"/>
          <w:szCs w:val="24"/>
          <w:lang w:val="af-ZA"/>
        </w:rPr>
        <w:t>ՀԱՅՏԱՐԱՐՈՒԹՅՈՒՆ</w:t>
      </w:r>
    </w:p>
    <w:p w14:paraId="2254B3EC" w14:textId="77777777" w:rsidR="00982176" w:rsidRPr="00582406" w:rsidRDefault="00982176" w:rsidP="00982176">
      <w:pPr>
        <w:pStyle w:val="BodyTextIndent"/>
        <w:spacing w:line="240" w:lineRule="auto"/>
        <w:jc w:val="center"/>
        <w:rPr>
          <w:rFonts w:ascii="GHEA Grapalat" w:hAnsi="GHEA Grapalat"/>
          <w:i w:val="0"/>
          <w:sz w:val="24"/>
          <w:szCs w:val="24"/>
          <w:lang w:val="af-ZA"/>
        </w:rPr>
      </w:pPr>
      <w:r>
        <w:rPr>
          <w:rFonts w:ascii="GHEA Grapalat" w:hAnsi="GHEA Grapalat"/>
          <w:i w:val="0"/>
          <w:sz w:val="24"/>
          <w:szCs w:val="24"/>
          <w:lang w:val="af-ZA"/>
        </w:rPr>
        <w:t xml:space="preserve">ԳՆԱՆՇՄԱՆ ՀԱՐՑՄԱՆ ՄԱՍԻՆ </w:t>
      </w:r>
      <w:r w:rsidRPr="00582406">
        <w:rPr>
          <w:rFonts w:ascii="GHEA Grapalat" w:hAnsi="GHEA Grapalat"/>
          <w:i w:val="0"/>
          <w:sz w:val="24"/>
          <w:szCs w:val="24"/>
          <w:lang w:val="af-ZA"/>
        </w:rPr>
        <w:t xml:space="preserve">  </w:t>
      </w:r>
    </w:p>
    <w:p w14:paraId="26871930"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27DDFF9C" w14:textId="77777777" w:rsidR="00982176" w:rsidRPr="009816C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Հայտարարության սույն տեքստը հաստատված է գնահատող հանձնաժողովի</w:t>
      </w:r>
    </w:p>
    <w:p w14:paraId="0AA3CDDB" w14:textId="2F9CEB09" w:rsidR="00982176" w:rsidRPr="009816C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202</w:t>
      </w:r>
      <w:r>
        <w:rPr>
          <w:rFonts w:ascii="GHEA Grapalat" w:hAnsi="GHEA Grapalat"/>
          <w:i w:val="0"/>
          <w:sz w:val="22"/>
          <w:szCs w:val="22"/>
          <w:lang w:val="af-ZA"/>
        </w:rPr>
        <w:t xml:space="preserve">5 </w:t>
      </w:r>
      <w:r w:rsidRPr="009816C6">
        <w:rPr>
          <w:rFonts w:ascii="GHEA Grapalat" w:hAnsi="GHEA Grapalat"/>
          <w:i w:val="0"/>
          <w:sz w:val="22"/>
          <w:szCs w:val="22"/>
          <w:lang w:val="af-ZA"/>
        </w:rPr>
        <w:t>թվականի</w:t>
      </w:r>
      <w:r w:rsidR="0038553A">
        <w:rPr>
          <w:rFonts w:ascii="GHEA Grapalat" w:hAnsi="GHEA Grapalat"/>
          <w:i w:val="0"/>
          <w:sz w:val="22"/>
          <w:szCs w:val="22"/>
          <w:lang w:val="af-ZA"/>
        </w:rPr>
        <w:t xml:space="preserve"> </w:t>
      </w:r>
      <w:r w:rsidR="008E6435">
        <w:rPr>
          <w:rFonts w:ascii="GHEA Grapalat" w:hAnsi="GHEA Grapalat"/>
          <w:i w:val="0"/>
          <w:sz w:val="22"/>
          <w:szCs w:val="22"/>
          <w:lang w:val="hy-AM"/>
        </w:rPr>
        <w:t>դ</w:t>
      </w:r>
      <w:r w:rsidR="00377E69">
        <w:rPr>
          <w:rFonts w:ascii="GHEA Grapalat" w:hAnsi="GHEA Grapalat"/>
          <w:i w:val="0"/>
          <w:sz w:val="22"/>
          <w:szCs w:val="22"/>
          <w:lang w:val="en-US"/>
        </w:rPr>
        <w:t>եկտեմբերի</w:t>
      </w:r>
      <w:r w:rsidR="00377E69" w:rsidRPr="008E6435">
        <w:rPr>
          <w:rFonts w:ascii="GHEA Grapalat" w:hAnsi="GHEA Grapalat"/>
          <w:i w:val="0"/>
          <w:sz w:val="22"/>
          <w:szCs w:val="22"/>
          <w:lang w:val="af-ZA"/>
        </w:rPr>
        <w:t xml:space="preserve"> 11</w:t>
      </w:r>
      <w:r w:rsidRPr="007F3E96">
        <w:rPr>
          <w:rFonts w:ascii="GHEA Grapalat" w:hAnsi="GHEA Grapalat"/>
          <w:i w:val="0"/>
          <w:sz w:val="22"/>
          <w:szCs w:val="22"/>
          <w:lang w:val="af-ZA"/>
        </w:rPr>
        <w:t>-ի</w:t>
      </w:r>
      <w:r>
        <w:rPr>
          <w:rFonts w:ascii="GHEA Grapalat" w:hAnsi="GHEA Grapalat"/>
          <w:i w:val="0"/>
          <w:sz w:val="22"/>
          <w:szCs w:val="22"/>
          <w:lang w:val="af-ZA"/>
        </w:rPr>
        <w:t xml:space="preserve"> </w:t>
      </w:r>
      <w:r w:rsidRPr="009816C6">
        <w:rPr>
          <w:rFonts w:ascii="GHEA Grapalat" w:hAnsi="GHEA Grapalat"/>
          <w:i w:val="0"/>
          <w:sz w:val="22"/>
          <w:szCs w:val="22"/>
          <w:lang w:val="af-ZA"/>
        </w:rPr>
        <w:t>որոշմամբ, Արձանագրություն թիվ 1, կետ</w:t>
      </w:r>
      <w:r>
        <w:rPr>
          <w:rFonts w:ascii="GHEA Grapalat" w:hAnsi="GHEA Grapalat"/>
          <w:i w:val="0"/>
          <w:sz w:val="22"/>
          <w:szCs w:val="22"/>
          <w:lang w:val="af-ZA"/>
        </w:rPr>
        <w:t xml:space="preserve"> </w:t>
      </w:r>
      <w:r w:rsidRPr="009816C6">
        <w:rPr>
          <w:rFonts w:ascii="GHEA Grapalat" w:hAnsi="GHEA Grapalat"/>
          <w:i w:val="0"/>
          <w:sz w:val="22"/>
          <w:szCs w:val="22"/>
          <w:lang w:val="af-ZA"/>
        </w:rPr>
        <w:t>2</w:t>
      </w:r>
    </w:p>
    <w:p w14:paraId="491CF74A" w14:textId="5DAF4102" w:rsidR="00982176" w:rsidRPr="009816C6" w:rsidRDefault="00982176" w:rsidP="00982176">
      <w:pPr>
        <w:pStyle w:val="BodyTextIndent"/>
        <w:spacing w:line="240" w:lineRule="auto"/>
        <w:jc w:val="center"/>
        <w:rPr>
          <w:rFonts w:ascii="GHEA Grapalat" w:hAnsi="GHEA Grapalat"/>
          <w:i w:val="0"/>
          <w:sz w:val="22"/>
          <w:szCs w:val="22"/>
          <w:lang w:val="af-ZA"/>
        </w:rPr>
      </w:pPr>
      <w:r>
        <w:rPr>
          <w:rFonts w:ascii="GHEA Grapalat" w:hAnsi="GHEA Grapalat"/>
          <w:i w:val="0"/>
          <w:sz w:val="22"/>
          <w:szCs w:val="22"/>
          <w:lang w:val="af-ZA"/>
        </w:rPr>
        <w:t xml:space="preserve">  </w:t>
      </w:r>
      <w:r w:rsidR="00091365">
        <w:rPr>
          <w:rFonts w:ascii="GHEA Grapalat" w:hAnsi="GHEA Grapalat"/>
          <w:i w:val="0"/>
          <w:sz w:val="22"/>
          <w:szCs w:val="22"/>
          <w:lang w:val="af-ZA"/>
        </w:rPr>
        <w:t xml:space="preserve"> </w:t>
      </w:r>
    </w:p>
    <w:p w14:paraId="7747BC94"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161A6CC9" w14:textId="20F3CF35" w:rsidR="0098217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 xml:space="preserve">Ընթացակարգի ծածկագիրը`  </w:t>
      </w:r>
      <w:r w:rsidRPr="009816C6">
        <w:rPr>
          <w:rFonts w:ascii="GHEA Grapalat" w:hAnsi="GHEA Grapalat"/>
          <w:b/>
          <w:i w:val="0"/>
          <w:sz w:val="22"/>
          <w:szCs w:val="22"/>
          <w:lang w:val="af-ZA"/>
        </w:rPr>
        <w:t>ԵՔԼ-</w:t>
      </w:r>
      <w:r>
        <w:rPr>
          <w:rFonts w:ascii="GHEA Grapalat" w:hAnsi="GHEA Grapalat"/>
          <w:b/>
          <w:i w:val="0"/>
          <w:sz w:val="22"/>
          <w:szCs w:val="22"/>
          <w:lang w:val="af-ZA"/>
        </w:rPr>
        <w:t>ԳՀ</w:t>
      </w:r>
      <w:r w:rsidRPr="009816C6">
        <w:rPr>
          <w:rFonts w:ascii="GHEA Grapalat" w:hAnsi="GHEA Grapalat"/>
          <w:b/>
          <w:i w:val="0"/>
          <w:sz w:val="22"/>
          <w:szCs w:val="22"/>
          <w:lang w:val="af-ZA"/>
        </w:rPr>
        <w:t>ԱՊՁԲ-</w:t>
      </w:r>
      <w:r w:rsidR="00EA17AF">
        <w:rPr>
          <w:rFonts w:ascii="GHEA Grapalat" w:hAnsi="GHEA Grapalat"/>
          <w:b/>
          <w:i w:val="0"/>
          <w:sz w:val="22"/>
          <w:szCs w:val="22"/>
          <w:lang w:val="af-ZA"/>
        </w:rPr>
        <w:t>2</w:t>
      </w:r>
      <w:r w:rsidR="00377E69">
        <w:rPr>
          <w:rFonts w:ascii="GHEA Grapalat" w:hAnsi="GHEA Grapalat"/>
          <w:b/>
          <w:i w:val="0"/>
          <w:sz w:val="22"/>
          <w:szCs w:val="22"/>
          <w:lang w:val="af-ZA"/>
        </w:rPr>
        <w:t>6/1</w:t>
      </w:r>
      <w:r>
        <w:rPr>
          <w:rFonts w:ascii="GHEA Grapalat" w:hAnsi="GHEA Grapalat"/>
          <w:b/>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p>
    <w:p w14:paraId="0ECC079B"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444C7BB5" w14:textId="77777777" w:rsidR="00982176" w:rsidRPr="00A71D81" w:rsidRDefault="00982176" w:rsidP="00982176">
      <w:pPr>
        <w:pStyle w:val="BodyTextIndent"/>
        <w:spacing w:line="240" w:lineRule="auto"/>
        <w:rPr>
          <w:rFonts w:ascii="GHEA Grapalat" w:hAnsi="GHEA Grapalat"/>
          <w:i w:val="0"/>
          <w:lang w:val="af-ZA"/>
        </w:rPr>
      </w:pPr>
    </w:p>
    <w:p w14:paraId="4532A3A6" w14:textId="7B9A521E" w:rsidR="00982176" w:rsidRPr="00582406" w:rsidRDefault="00C42109" w:rsidP="00982176">
      <w:pPr>
        <w:pStyle w:val="BodyTextIndent"/>
        <w:spacing w:line="240" w:lineRule="auto"/>
        <w:ind w:firstLine="708"/>
        <w:rPr>
          <w:rFonts w:ascii="GHEA Grapalat" w:hAnsi="GHEA Grapalat"/>
          <w:i w:val="0"/>
          <w:sz w:val="22"/>
          <w:szCs w:val="22"/>
          <w:lang w:val="af-ZA"/>
        </w:rPr>
      </w:pPr>
      <w:r>
        <w:rPr>
          <w:rFonts w:ascii="GHEA Grapalat" w:hAnsi="GHEA Grapalat"/>
          <w:i w:val="0"/>
          <w:sz w:val="22"/>
          <w:szCs w:val="22"/>
          <w:lang w:val="af-ZA"/>
        </w:rPr>
        <w:t xml:space="preserve">Պատվիրատուն` </w:t>
      </w:r>
      <w:r>
        <w:rPr>
          <w:rFonts w:ascii="GHEA Grapalat" w:hAnsi="GHEA Grapalat"/>
          <w:i w:val="0"/>
          <w:sz w:val="22"/>
          <w:szCs w:val="22"/>
          <w:lang w:val="hy-AM"/>
        </w:rPr>
        <w:t>«</w:t>
      </w:r>
      <w:r w:rsidR="00982176" w:rsidRPr="00582406">
        <w:rPr>
          <w:rFonts w:ascii="GHEA Grapalat" w:hAnsi="GHEA Grapalat"/>
          <w:i w:val="0"/>
          <w:sz w:val="22"/>
          <w:szCs w:val="22"/>
          <w:lang w:val="af-ZA"/>
        </w:rPr>
        <w:t>Երքաղլույս</w:t>
      </w:r>
      <w:r>
        <w:rPr>
          <w:rFonts w:ascii="GHEA Grapalat" w:hAnsi="GHEA Grapalat"/>
          <w:i w:val="0"/>
          <w:sz w:val="22"/>
          <w:szCs w:val="22"/>
          <w:lang w:val="hy-AM"/>
        </w:rPr>
        <w:t>»</w:t>
      </w:r>
      <w:r w:rsidR="00982176" w:rsidRPr="00582406">
        <w:rPr>
          <w:rFonts w:ascii="GHEA Grapalat" w:hAnsi="GHEA Grapalat"/>
          <w:i w:val="0"/>
          <w:sz w:val="22"/>
          <w:szCs w:val="22"/>
          <w:lang w:val="af-ZA"/>
        </w:rPr>
        <w:t xml:space="preserve"> ՓԲԸ</w:t>
      </w:r>
      <w:r w:rsidR="000A576E">
        <w:rPr>
          <w:rFonts w:ascii="GHEA Grapalat" w:hAnsi="GHEA Grapalat"/>
          <w:i w:val="0"/>
          <w:sz w:val="22"/>
          <w:szCs w:val="22"/>
          <w:lang w:val="hy-AM"/>
        </w:rPr>
        <w:t>-ն</w:t>
      </w:r>
      <w:r w:rsidR="00982176" w:rsidRPr="00582406">
        <w:rPr>
          <w:rFonts w:ascii="GHEA Grapalat" w:hAnsi="GHEA Grapalat"/>
          <w:i w:val="0"/>
          <w:sz w:val="22"/>
          <w:szCs w:val="22"/>
          <w:lang w:val="af-ZA"/>
        </w:rPr>
        <w:t xml:space="preserve">, որը գտնվում է ք. Երևան, Բուզանդի 1/4 հասցեում, հայտարարում է </w:t>
      </w:r>
      <w:r w:rsidR="00982176">
        <w:rPr>
          <w:rFonts w:ascii="GHEA Grapalat" w:hAnsi="GHEA Grapalat"/>
          <w:i w:val="0"/>
          <w:sz w:val="22"/>
          <w:szCs w:val="22"/>
          <w:lang w:val="hy-AM"/>
        </w:rPr>
        <w:t>գնանշման հարցում</w:t>
      </w:r>
      <w:r w:rsidR="00982176" w:rsidRPr="00582406">
        <w:rPr>
          <w:rFonts w:ascii="GHEA Grapalat" w:hAnsi="GHEA Grapalat"/>
          <w:i w:val="0"/>
          <w:sz w:val="22"/>
          <w:szCs w:val="22"/>
          <w:lang w:val="af-ZA"/>
        </w:rPr>
        <w:t>, որն իրականացվում է մեկ փուլով:</w:t>
      </w:r>
    </w:p>
    <w:p w14:paraId="311CA9F8" w14:textId="77777777" w:rsidR="008D31B8" w:rsidRDefault="00982176" w:rsidP="008D31B8">
      <w:pPr>
        <w:pStyle w:val="BodyTextIndent"/>
        <w:spacing w:line="240" w:lineRule="auto"/>
        <w:ind w:firstLine="0"/>
        <w:rPr>
          <w:rFonts w:ascii="GHEA Grapalat" w:hAnsi="GHEA Grapalat"/>
          <w:i w:val="0"/>
          <w:sz w:val="22"/>
          <w:szCs w:val="22"/>
          <w:lang w:val="af-ZA"/>
        </w:rPr>
      </w:pPr>
      <w:r w:rsidRPr="00582406">
        <w:rPr>
          <w:rFonts w:ascii="GHEA Grapalat" w:hAnsi="GHEA Grapalat"/>
          <w:i w:val="0"/>
          <w:sz w:val="22"/>
          <w:szCs w:val="22"/>
          <w:lang w:val="af-ZA"/>
        </w:rPr>
        <w:tab/>
      </w:r>
      <w:bookmarkStart w:id="0" w:name="_Hlk23167417"/>
      <w:r w:rsidR="008D31B8" w:rsidRPr="00582406">
        <w:rPr>
          <w:rFonts w:ascii="GHEA Grapalat" w:hAnsi="GHEA Grapalat"/>
          <w:i w:val="0"/>
          <w:sz w:val="22"/>
          <w:szCs w:val="22"/>
          <w:lang w:val="af-ZA"/>
        </w:rPr>
        <w:t>Սույն ընթացակարգի</w:t>
      </w:r>
      <w:bookmarkEnd w:id="0"/>
      <w:r w:rsidR="008D31B8" w:rsidRPr="00582406">
        <w:rPr>
          <w:rFonts w:ascii="GHEA Grapalat" w:hAnsi="GHEA Grapalat"/>
          <w:i w:val="0"/>
          <w:sz w:val="22"/>
          <w:szCs w:val="22"/>
          <w:lang w:val="af-ZA"/>
        </w:rPr>
        <w:t xml:space="preserve"> արդյունքում ընտրված մասնակցին սահմանված կարգով կառաջարկվի կնքել </w:t>
      </w:r>
      <w:r w:rsidR="008D31B8" w:rsidRPr="005F20C7">
        <w:rPr>
          <w:rFonts w:ascii="GHEA Grapalat" w:hAnsi="GHEA Grapalat"/>
          <w:i w:val="0"/>
          <w:sz w:val="22"/>
          <w:szCs w:val="22"/>
          <w:lang w:val="af-ZA"/>
        </w:rPr>
        <w:t>մետաղական կոնստրուկցիաների</w:t>
      </w:r>
      <w:r w:rsidR="008D31B8">
        <w:rPr>
          <w:rFonts w:ascii="GHEA Grapalat" w:hAnsi="GHEA Grapalat"/>
          <w:i w:val="0"/>
          <w:sz w:val="22"/>
          <w:szCs w:val="22"/>
          <w:lang w:val="af-ZA"/>
        </w:rPr>
        <w:t xml:space="preserve"> </w:t>
      </w:r>
      <w:r w:rsidR="008D31B8" w:rsidRPr="00582406">
        <w:rPr>
          <w:rFonts w:ascii="GHEA Grapalat" w:hAnsi="GHEA Grapalat"/>
          <w:i w:val="0"/>
          <w:sz w:val="22"/>
          <w:szCs w:val="22"/>
          <w:lang w:val="af-ZA"/>
        </w:rPr>
        <w:t>մատակարարման պայմանագիր (այսուհետ` պայմանագիր)։</w:t>
      </w:r>
    </w:p>
    <w:p w14:paraId="42BCE96D" w14:textId="280C666C" w:rsidR="00982176" w:rsidRPr="00582406" w:rsidRDefault="00982176" w:rsidP="00EF05C8">
      <w:pPr>
        <w:pStyle w:val="BodyTextIndent"/>
        <w:spacing w:line="240" w:lineRule="auto"/>
        <w:ind w:firstLine="709"/>
        <w:rPr>
          <w:rFonts w:ascii="GHEA Grapalat" w:hAnsi="GHEA Grapalat"/>
          <w:i w:val="0"/>
          <w:sz w:val="22"/>
          <w:lang w:val="af-ZA"/>
        </w:rPr>
      </w:pPr>
      <w:r w:rsidRPr="00582406">
        <w:rPr>
          <w:rFonts w:ascii="GHEA Grapalat" w:hAnsi="GHEA Grapalat"/>
          <w:i w:val="0"/>
          <w:sz w:val="22"/>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453D76F" w14:textId="77777777" w:rsidR="00982176" w:rsidRPr="00582406" w:rsidRDefault="00982176" w:rsidP="00982176">
      <w:pPr>
        <w:ind w:firstLine="720"/>
        <w:jc w:val="both"/>
        <w:rPr>
          <w:rFonts w:ascii="GHEA Grapalat" w:hAnsi="GHEA Grapalat"/>
          <w:sz w:val="22"/>
          <w:szCs w:val="20"/>
          <w:lang w:val="af-ZA"/>
        </w:rPr>
      </w:pPr>
      <w:r w:rsidRPr="00582406">
        <w:rPr>
          <w:rFonts w:ascii="GHEA Grapalat" w:hAnsi="GHEA Grapalat"/>
          <w:sz w:val="22"/>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F7C992F" w14:textId="77777777" w:rsidR="00982176" w:rsidRPr="00582406" w:rsidRDefault="00982176" w:rsidP="00982176">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Ընտրված մասնակիցը որոշվում է </w:t>
      </w:r>
      <w:bookmarkStart w:id="1" w:name="_Hlk23167512"/>
      <w:r w:rsidRPr="00582406">
        <w:rPr>
          <w:rFonts w:ascii="GHEA Grapalat" w:hAnsi="GHEA Grapalat"/>
          <w:i w:val="0"/>
          <w:sz w:val="22"/>
          <w:lang w:val="af-ZA"/>
        </w:rPr>
        <w:t xml:space="preserve">ոչ գնային պայմաններով բավարար գնահատված </w:t>
      </w:r>
      <w:bookmarkEnd w:id="1"/>
      <w:r w:rsidRPr="00582406">
        <w:rPr>
          <w:rFonts w:ascii="GHEA Grapalat" w:hAnsi="GHEA Grapalat"/>
          <w:i w:val="0"/>
          <w:sz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A0D9470" w14:textId="77777777" w:rsidR="00982176" w:rsidRPr="00582406" w:rsidRDefault="00982176" w:rsidP="00982176">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60469FA" w14:textId="413B176C" w:rsidR="00982176" w:rsidRPr="00582406" w:rsidRDefault="00982176" w:rsidP="00982176">
      <w:pPr>
        <w:pStyle w:val="BodyTextIndent"/>
        <w:spacing w:line="240" w:lineRule="auto"/>
        <w:rPr>
          <w:rFonts w:ascii="GHEA Grapalat" w:hAnsi="GHEA Grapalat"/>
          <w:i w:val="0"/>
          <w:sz w:val="22"/>
          <w:szCs w:val="22"/>
          <w:lang w:val="af-ZA"/>
        </w:rPr>
      </w:pPr>
      <w:r w:rsidRPr="00582406">
        <w:rPr>
          <w:rFonts w:ascii="GHEA Grapalat" w:hAnsi="GHEA Grapalat"/>
          <w:i w:val="0"/>
          <w:sz w:val="22"/>
          <w:szCs w:val="22"/>
          <w:lang w:val="af-ZA"/>
        </w:rPr>
        <w:t xml:space="preserve">Սույն ընթացակարգին մասնակցության հայտերն անհրաժեշտ է ներկայացնել ք. Երևան, Բուզանդի 1/4 հասցեով, փաստաթղթային ձևով մինչև սույն հայտարարության հրապարակման օրվանից հաշված </w:t>
      </w:r>
      <w:r>
        <w:rPr>
          <w:rFonts w:ascii="GHEA Grapalat" w:hAnsi="GHEA Grapalat"/>
          <w:i w:val="0"/>
          <w:sz w:val="22"/>
          <w:szCs w:val="22"/>
          <w:lang w:val="af-ZA"/>
        </w:rPr>
        <w:t>7</w:t>
      </w:r>
      <w:r w:rsidRPr="00582406">
        <w:rPr>
          <w:rFonts w:ascii="GHEA Grapalat" w:hAnsi="GHEA Grapalat"/>
          <w:i w:val="0"/>
          <w:sz w:val="22"/>
          <w:szCs w:val="22"/>
          <w:lang w:val="af-ZA"/>
        </w:rPr>
        <w:t>-րդ օրը ժամը 1</w:t>
      </w:r>
      <w:r w:rsidR="00A56EB7">
        <w:rPr>
          <w:rFonts w:ascii="GHEA Grapalat" w:hAnsi="GHEA Grapalat"/>
          <w:i w:val="0"/>
          <w:sz w:val="22"/>
          <w:szCs w:val="22"/>
          <w:lang w:val="af-ZA"/>
        </w:rPr>
        <w:t>1</w:t>
      </w:r>
      <w:r w:rsidRPr="00582406">
        <w:rPr>
          <w:rFonts w:ascii="GHEA Grapalat" w:hAnsi="GHEA Grapalat"/>
          <w:i w:val="0"/>
          <w:sz w:val="22"/>
          <w:szCs w:val="22"/>
          <w:lang w:val="af-ZA"/>
        </w:rPr>
        <w:t xml:space="preserve">.00-ը: </w:t>
      </w:r>
    </w:p>
    <w:p w14:paraId="126254C5" w14:textId="77777777" w:rsidR="00982176" w:rsidRPr="00582406" w:rsidRDefault="00982176" w:rsidP="00982176">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Հայտերը, հայերենից բացի, կարող են ներկայացվել նաև անգլերեն կամ ռուսերեն: </w:t>
      </w:r>
    </w:p>
    <w:p w14:paraId="615ABED7" w14:textId="74B363D3" w:rsidR="00982176" w:rsidRPr="00582406" w:rsidRDefault="00982176" w:rsidP="00982176">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Հայտերի բացումը տեղի կունենա, ք. Երևան, Բուզանդի 1/4 հասցեում, </w:t>
      </w:r>
      <w:r w:rsidRPr="00582406">
        <w:rPr>
          <w:rFonts w:ascii="GHEA Grapalat" w:hAnsi="GHEA Grapalat"/>
          <w:b/>
          <w:i w:val="0"/>
          <w:sz w:val="22"/>
          <w:szCs w:val="22"/>
          <w:lang w:val="af-ZA"/>
        </w:rPr>
        <w:t>202</w:t>
      </w:r>
      <w:r>
        <w:rPr>
          <w:rFonts w:ascii="GHEA Grapalat" w:hAnsi="GHEA Grapalat"/>
          <w:b/>
          <w:i w:val="0"/>
          <w:sz w:val="22"/>
          <w:szCs w:val="22"/>
          <w:lang w:val="af-ZA"/>
        </w:rPr>
        <w:t xml:space="preserve">5թ-ի </w:t>
      </w:r>
      <w:r w:rsidR="00377E69">
        <w:rPr>
          <w:rFonts w:ascii="GHEA Grapalat" w:hAnsi="GHEA Grapalat"/>
          <w:b/>
          <w:i w:val="0"/>
          <w:sz w:val="22"/>
          <w:szCs w:val="22"/>
          <w:lang w:val="en-US"/>
        </w:rPr>
        <w:t>դեկտեմբերի</w:t>
      </w:r>
      <w:r w:rsidR="00377E69" w:rsidRPr="008E6435">
        <w:rPr>
          <w:rFonts w:ascii="GHEA Grapalat" w:hAnsi="GHEA Grapalat"/>
          <w:b/>
          <w:i w:val="0"/>
          <w:sz w:val="22"/>
          <w:szCs w:val="22"/>
          <w:lang w:val="af-ZA"/>
        </w:rPr>
        <w:t xml:space="preserve"> 18</w:t>
      </w:r>
      <w:r w:rsidRPr="00AE2A6D">
        <w:rPr>
          <w:rFonts w:ascii="GHEA Grapalat" w:hAnsi="GHEA Grapalat"/>
          <w:b/>
          <w:i w:val="0"/>
          <w:sz w:val="22"/>
          <w:szCs w:val="22"/>
          <w:lang w:val="af-ZA"/>
        </w:rPr>
        <w:t>-ին</w:t>
      </w:r>
      <w:r w:rsidRPr="00AE2A6D">
        <w:rPr>
          <w:rFonts w:ascii="GHEA Grapalat" w:hAnsi="GHEA Grapalat"/>
          <w:b/>
          <w:i w:val="0"/>
          <w:sz w:val="22"/>
          <w:szCs w:val="22"/>
          <w:lang w:val="hy-AM"/>
        </w:rPr>
        <w:t>,</w:t>
      </w:r>
      <w:r w:rsidRPr="00582406">
        <w:rPr>
          <w:rFonts w:ascii="GHEA Grapalat" w:hAnsi="GHEA Grapalat"/>
          <w:b/>
          <w:i w:val="0"/>
          <w:sz w:val="22"/>
          <w:szCs w:val="22"/>
          <w:lang w:val="af-ZA"/>
        </w:rPr>
        <w:t xml:space="preserve"> ժամը 1</w:t>
      </w:r>
      <w:r w:rsidR="00A53E94">
        <w:rPr>
          <w:rFonts w:ascii="GHEA Grapalat" w:hAnsi="GHEA Grapalat"/>
          <w:b/>
          <w:i w:val="0"/>
          <w:sz w:val="22"/>
          <w:szCs w:val="22"/>
          <w:lang w:val="af-ZA"/>
        </w:rPr>
        <w:t>1</w:t>
      </w:r>
      <w:r>
        <w:rPr>
          <w:rFonts w:ascii="GHEA Grapalat" w:hAnsi="GHEA Grapalat"/>
          <w:b/>
          <w:i w:val="0"/>
          <w:sz w:val="22"/>
          <w:szCs w:val="22"/>
          <w:lang w:val="af-ZA"/>
        </w:rPr>
        <w:t>.0</w:t>
      </w:r>
      <w:r w:rsidRPr="00582406">
        <w:rPr>
          <w:rFonts w:ascii="GHEA Grapalat" w:hAnsi="GHEA Grapalat"/>
          <w:b/>
          <w:i w:val="0"/>
          <w:sz w:val="22"/>
          <w:szCs w:val="22"/>
          <w:lang w:val="af-ZA"/>
        </w:rPr>
        <w:t>0-ին։</w:t>
      </w:r>
    </w:p>
    <w:p w14:paraId="71581D90" w14:textId="77777777" w:rsidR="00982176" w:rsidRPr="00582406" w:rsidRDefault="00982176" w:rsidP="00982176">
      <w:pPr>
        <w:ind w:firstLine="720"/>
        <w:jc w:val="both"/>
        <w:rPr>
          <w:rFonts w:ascii="GHEA Grapalat" w:hAnsi="GHEA Grapalat"/>
          <w:sz w:val="22"/>
          <w:szCs w:val="20"/>
          <w:lang w:val="hy-AM"/>
        </w:rPr>
      </w:pPr>
      <w:r w:rsidRPr="00582406">
        <w:rPr>
          <w:rFonts w:ascii="GHEA Grapalat" w:hAnsi="GHEA Grapalat"/>
          <w:sz w:val="22"/>
          <w:szCs w:val="20"/>
          <w:lang w:val="af-ZA"/>
        </w:rPr>
        <w:t>Սույն ընթացակարգի վերաբերյալ բողոք</w:t>
      </w:r>
      <w:r w:rsidRPr="00582406">
        <w:rPr>
          <w:rFonts w:ascii="GHEA Grapalat" w:hAnsi="GHEA Grapalat"/>
          <w:sz w:val="22"/>
          <w:szCs w:val="20"/>
          <w:lang w:val="hy-AM"/>
        </w:rPr>
        <w:t xml:space="preserve">արկումն իրականացվում է </w:t>
      </w:r>
      <w:r w:rsidRPr="00582406">
        <w:rPr>
          <w:rFonts w:ascii="GHEA Grapalat" w:hAnsi="GHEA Grapalat"/>
          <w:sz w:val="18"/>
          <w:szCs w:val="16"/>
          <w:lang w:val="af-ZA"/>
        </w:rPr>
        <w:t xml:space="preserve"> </w:t>
      </w:r>
      <w:r w:rsidRPr="00582406">
        <w:rPr>
          <w:rFonts w:ascii="GHEA Grapalat" w:hAnsi="GHEA Grapalat"/>
          <w:sz w:val="22"/>
          <w:szCs w:val="20"/>
          <w:lang w:val="af-ZA"/>
        </w:rPr>
        <w:t>«</w:t>
      </w:r>
      <w:r w:rsidRPr="00582406">
        <w:rPr>
          <w:rFonts w:ascii="GHEA Grapalat" w:hAnsi="GHEA Grapalat"/>
          <w:sz w:val="22"/>
          <w:szCs w:val="20"/>
          <w:lang w:val="hy-AM"/>
        </w:rPr>
        <w:t>Գնումների</w:t>
      </w:r>
      <w:r w:rsidRPr="00582406">
        <w:rPr>
          <w:rFonts w:ascii="GHEA Grapalat" w:hAnsi="GHEA Grapalat"/>
          <w:sz w:val="22"/>
          <w:szCs w:val="20"/>
          <w:lang w:val="af-ZA"/>
        </w:rPr>
        <w:t xml:space="preserve"> </w:t>
      </w:r>
      <w:r w:rsidRPr="00582406">
        <w:rPr>
          <w:rFonts w:ascii="GHEA Grapalat" w:hAnsi="GHEA Grapalat"/>
          <w:sz w:val="22"/>
          <w:szCs w:val="20"/>
          <w:lang w:val="hy-AM"/>
        </w:rPr>
        <w:t>մասին</w:t>
      </w:r>
      <w:r w:rsidRPr="00582406">
        <w:rPr>
          <w:rFonts w:ascii="GHEA Grapalat" w:hAnsi="GHEA Grapalat"/>
          <w:sz w:val="22"/>
          <w:szCs w:val="20"/>
          <w:lang w:val="af-ZA"/>
        </w:rPr>
        <w:t>»</w:t>
      </w:r>
      <w:r w:rsidRPr="00582406">
        <w:rPr>
          <w:rFonts w:ascii="GHEA Grapalat" w:hAnsi="GHEA Grapalat"/>
          <w:sz w:val="22"/>
          <w:szCs w:val="20"/>
          <w:lang w:val="hy-AM"/>
        </w:rPr>
        <w:t xml:space="preserve"> ՀՀ</w:t>
      </w:r>
      <w:r w:rsidRPr="00582406">
        <w:rPr>
          <w:rFonts w:ascii="GHEA Grapalat" w:hAnsi="GHEA Grapalat"/>
          <w:sz w:val="22"/>
          <w:szCs w:val="20"/>
          <w:lang w:val="af-ZA"/>
        </w:rPr>
        <w:t xml:space="preserve"> </w:t>
      </w:r>
      <w:r w:rsidRPr="00582406">
        <w:rPr>
          <w:rFonts w:ascii="GHEA Grapalat" w:hAnsi="GHEA Grapalat"/>
          <w:sz w:val="22"/>
          <w:szCs w:val="20"/>
          <w:lang w:val="hy-AM"/>
        </w:rPr>
        <w:t>օրենքով</w:t>
      </w:r>
      <w:r w:rsidRPr="00582406">
        <w:rPr>
          <w:rFonts w:ascii="GHEA Grapalat" w:hAnsi="GHEA Grapalat"/>
          <w:sz w:val="22"/>
          <w:szCs w:val="20"/>
          <w:lang w:val="af-ZA"/>
        </w:rPr>
        <w:t xml:space="preserve"> </w:t>
      </w:r>
      <w:r w:rsidRPr="00582406">
        <w:rPr>
          <w:rFonts w:ascii="GHEA Grapalat" w:hAnsi="GHEA Grapalat"/>
          <w:sz w:val="22"/>
          <w:szCs w:val="20"/>
          <w:lang w:val="hy-AM"/>
        </w:rPr>
        <w:t>և</w:t>
      </w:r>
      <w:r w:rsidRPr="00582406">
        <w:rPr>
          <w:rFonts w:ascii="GHEA Grapalat" w:hAnsi="GHEA Grapalat"/>
          <w:sz w:val="22"/>
          <w:szCs w:val="20"/>
          <w:lang w:val="af-ZA"/>
        </w:rPr>
        <w:t xml:space="preserve"> </w:t>
      </w:r>
      <w:r w:rsidRPr="00582406">
        <w:rPr>
          <w:rFonts w:ascii="GHEA Grapalat" w:hAnsi="GHEA Grapalat"/>
          <w:sz w:val="22"/>
          <w:szCs w:val="20"/>
          <w:lang w:val="hy-AM"/>
        </w:rPr>
        <w:t>ՀՀ քաղաքացիական դատավարության օրենսգրքով սահմանված կարգով։</w:t>
      </w:r>
    </w:p>
    <w:p w14:paraId="5C7306E3" w14:textId="77777777" w:rsidR="00982176" w:rsidRPr="006D2E03" w:rsidRDefault="00982176" w:rsidP="00982176">
      <w:pPr>
        <w:pStyle w:val="BodyTextIndent"/>
        <w:spacing w:line="240" w:lineRule="auto"/>
        <w:rPr>
          <w:rFonts w:ascii="GHEA Grapalat" w:hAnsi="GHEA Grapalat"/>
          <w:i w:val="0"/>
          <w:lang w:val="hy-AM"/>
        </w:rPr>
      </w:pPr>
    </w:p>
    <w:p w14:paraId="23503188" w14:textId="77777777" w:rsidR="00E9097E" w:rsidRPr="003E4E74" w:rsidRDefault="00E9097E" w:rsidP="00E9097E">
      <w:pPr>
        <w:pStyle w:val="BodyTextIndent"/>
        <w:spacing w:line="240" w:lineRule="auto"/>
        <w:rPr>
          <w:rFonts w:ascii="GHEA Grapalat" w:hAnsi="GHEA Grapalat"/>
          <w:i w:val="0"/>
          <w:sz w:val="22"/>
          <w:szCs w:val="22"/>
          <w:lang w:val="af-ZA"/>
        </w:rPr>
      </w:pPr>
      <w:r w:rsidRPr="003E4E74">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Pr>
          <w:rFonts w:ascii="GHEA Grapalat" w:hAnsi="GHEA Grapalat"/>
          <w:i w:val="0"/>
          <w:sz w:val="22"/>
          <w:szCs w:val="22"/>
          <w:lang w:val="af-ZA"/>
        </w:rPr>
        <w:t>գնահատող հանձնաժողովի քարտուղար</w:t>
      </w:r>
      <w:r w:rsidRPr="003E4E74">
        <w:rPr>
          <w:rFonts w:ascii="GHEA Grapalat" w:hAnsi="GHEA Grapalat"/>
          <w:i w:val="0"/>
          <w:sz w:val="22"/>
          <w:szCs w:val="22"/>
          <w:lang w:val="af-ZA"/>
        </w:rPr>
        <w:t xml:space="preserve"> </w:t>
      </w:r>
      <w:r w:rsidRPr="0009775E">
        <w:rPr>
          <w:rFonts w:ascii="GHEA Grapalat" w:hAnsi="GHEA Grapalat"/>
          <w:i w:val="0"/>
          <w:sz w:val="22"/>
          <w:szCs w:val="22"/>
          <w:lang w:val="af-ZA"/>
        </w:rPr>
        <w:t>Ն</w:t>
      </w:r>
      <w:r w:rsidRPr="0009775E">
        <w:rPr>
          <w:rFonts w:ascii="Cambria Math" w:hAnsi="Cambria Math" w:cs="Cambria Math"/>
          <w:i w:val="0"/>
          <w:sz w:val="22"/>
          <w:szCs w:val="22"/>
          <w:lang w:val="af-ZA"/>
        </w:rPr>
        <w:t>․</w:t>
      </w:r>
      <w:r w:rsidRPr="0009775E">
        <w:rPr>
          <w:rFonts w:ascii="GHEA Grapalat" w:hAnsi="GHEA Grapalat"/>
          <w:i w:val="0"/>
          <w:sz w:val="22"/>
          <w:szCs w:val="22"/>
          <w:lang w:val="af-ZA"/>
        </w:rPr>
        <w:t xml:space="preserve"> Աբր</w:t>
      </w:r>
      <w:r>
        <w:rPr>
          <w:rFonts w:ascii="GHEA Grapalat" w:hAnsi="GHEA Grapalat"/>
          <w:i w:val="0"/>
          <w:sz w:val="22"/>
          <w:szCs w:val="22"/>
          <w:lang w:val="hy-AM"/>
        </w:rPr>
        <w:t>ա</w:t>
      </w:r>
      <w:r w:rsidRPr="0009775E">
        <w:rPr>
          <w:rFonts w:ascii="GHEA Grapalat" w:hAnsi="GHEA Grapalat"/>
          <w:i w:val="0"/>
          <w:sz w:val="22"/>
          <w:szCs w:val="22"/>
          <w:lang w:val="af-ZA"/>
        </w:rPr>
        <w:t>համյանին։</w:t>
      </w:r>
      <w:r w:rsidRPr="003E4E74">
        <w:rPr>
          <w:rFonts w:ascii="GHEA Grapalat" w:hAnsi="GHEA Grapalat"/>
          <w:i w:val="0"/>
          <w:sz w:val="22"/>
          <w:szCs w:val="22"/>
          <w:lang w:val="af-ZA"/>
        </w:rPr>
        <w:t xml:space="preserve"> </w:t>
      </w:r>
    </w:p>
    <w:p w14:paraId="5688EC39" w14:textId="77777777" w:rsidR="00E9097E" w:rsidRDefault="00E9097E" w:rsidP="00E9097E">
      <w:pPr>
        <w:pStyle w:val="BodyTextIndent"/>
        <w:spacing w:line="240" w:lineRule="auto"/>
        <w:rPr>
          <w:rFonts w:ascii="GHEA Grapalat" w:hAnsi="GHEA Grapalat"/>
          <w:i w:val="0"/>
          <w:sz w:val="22"/>
          <w:szCs w:val="22"/>
          <w:lang w:val="af-ZA"/>
        </w:rPr>
      </w:pPr>
    </w:p>
    <w:p w14:paraId="5DDB1AED" w14:textId="77777777" w:rsidR="00E9097E" w:rsidRPr="003E4E74" w:rsidRDefault="00E9097E" w:rsidP="00E9097E">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Հեռ</w:t>
      </w:r>
      <w:r>
        <w:rPr>
          <w:rFonts w:ascii="Cambria Math" w:hAnsi="Cambria Math" w:cs="Cambria Math"/>
          <w:i w:val="0"/>
          <w:sz w:val="22"/>
          <w:szCs w:val="22"/>
          <w:lang w:val="af-ZA"/>
        </w:rPr>
        <w:t>․</w:t>
      </w:r>
      <w:r>
        <w:rPr>
          <w:rFonts w:ascii="GHEA Grapalat" w:hAnsi="GHEA Grapalat"/>
          <w:i w:val="0"/>
          <w:sz w:val="22"/>
          <w:szCs w:val="22"/>
          <w:lang w:val="af-ZA"/>
        </w:rPr>
        <w:t>`</w:t>
      </w:r>
      <w:r w:rsidRPr="003E4E74">
        <w:rPr>
          <w:rFonts w:ascii="GHEA Grapalat" w:hAnsi="GHEA Grapalat"/>
          <w:i w:val="0"/>
          <w:sz w:val="22"/>
          <w:szCs w:val="22"/>
          <w:lang w:val="af-ZA"/>
        </w:rPr>
        <w:t xml:space="preserve"> 010 54 39 80, </w:t>
      </w:r>
    </w:p>
    <w:p w14:paraId="39A4D63B" w14:textId="1C640DE8" w:rsidR="00E9097E" w:rsidRPr="003E4E74" w:rsidRDefault="00136E6E" w:rsidP="00E9097E">
      <w:pPr>
        <w:pStyle w:val="BodyTextIndent"/>
        <w:spacing w:line="240" w:lineRule="auto"/>
        <w:jc w:val="left"/>
        <w:rPr>
          <w:rFonts w:ascii="GHEA Grapalat" w:hAnsi="GHEA Grapalat"/>
          <w:i w:val="0"/>
          <w:sz w:val="22"/>
          <w:szCs w:val="22"/>
          <w:lang w:val="af-ZA"/>
        </w:rPr>
      </w:pPr>
      <w:r>
        <w:rPr>
          <w:rFonts w:ascii="GHEA Grapalat" w:hAnsi="GHEA Grapalat"/>
          <w:i w:val="0"/>
          <w:sz w:val="22"/>
          <w:szCs w:val="22"/>
          <w:lang w:val="af-ZA"/>
        </w:rPr>
        <w:t xml:space="preserve">Էլ. </w:t>
      </w:r>
      <w:r>
        <w:rPr>
          <w:rFonts w:ascii="GHEA Grapalat" w:hAnsi="GHEA Grapalat"/>
          <w:i w:val="0"/>
          <w:sz w:val="22"/>
          <w:szCs w:val="22"/>
          <w:lang w:val="hy-AM"/>
        </w:rPr>
        <w:t>փ</w:t>
      </w:r>
      <w:r w:rsidR="00E9097E" w:rsidRPr="003E4E74">
        <w:rPr>
          <w:rFonts w:ascii="GHEA Grapalat" w:hAnsi="GHEA Grapalat"/>
          <w:i w:val="0"/>
          <w:sz w:val="22"/>
          <w:szCs w:val="22"/>
          <w:lang w:val="af-ZA"/>
        </w:rPr>
        <w:t>ոստ</w:t>
      </w:r>
      <w:r w:rsidR="00E9097E">
        <w:rPr>
          <w:rFonts w:ascii="GHEA Grapalat" w:hAnsi="GHEA Grapalat"/>
          <w:i w:val="0"/>
          <w:sz w:val="22"/>
          <w:szCs w:val="22"/>
          <w:lang w:val="af-ZA"/>
        </w:rPr>
        <w:t>`</w:t>
      </w:r>
      <w:r w:rsidR="00E9097E">
        <w:rPr>
          <w:rFonts w:asciiTheme="minorHAnsi" w:hAnsiTheme="minorHAnsi"/>
          <w:lang w:val="hy-AM"/>
        </w:rPr>
        <w:t xml:space="preserve"> </w:t>
      </w:r>
      <w:hyperlink r:id="rId8" w:history="1">
        <w:r w:rsidR="00E9097E" w:rsidRPr="009A4E55">
          <w:rPr>
            <w:rStyle w:val="Hyperlink"/>
            <w:rFonts w:ascii="GHEA Grapalat" w:hAnsi="GHEA Grapalat"/>
            <w:lang w:val="hy-AM"/>
          </w:rPr>
          <w:t>narine</w:t>
        </w:r>
        <w:r w:rsidR="00E9097E" w:rsidRPr="009A4E55">
          <w:rPr>
            <w:rStyle w:val="Hyperlink"/>
            <w:rFonts w:ascii="GHEA Grapalat" w:hAnsi="GHEA Grapalat"/>
            <w:lang w:val="af-ZA"/>
          </w:rPr>
          <w:t>.abrahamyan@yerevan.am</w:t>
        </w:r>
      </w:hyperlink>
    </w:p>
    <w:p w14:paraId="03BB7100" w14:textId="310DA7C7" w:rsidR="00E9097E" w:rsidRPr="003E4E74" w:rsidRDefault="00E9097E" w:rsidP="00E9097E">
      <w:pPr>
        <w:pStyle w:val="BodyTextIndent3"/>
        <w:spacing w:after="240"/>
        <w:ind w:firstLine="709"/>
        <w:rPr>
          <w:rFonts w:ascii="GHEA Grapalat" w:hAnsi="GHEA Grapalat"/>
          <w:sz w:val="22"/>
          <w:szCs w:val="22"/>
          <w:lang w:val="af-ZA"/>
        </w:rPr>
      </w:pPr>
      <w:r w:rsidRPr="003E4E74">
        <w:rPr>
          <w:rFonts w:ascii="GHEA Grapalat" w:hAnsi="GHEA Grapalat"/>
          <w:sz w:val="22"/>
          <w:szCs w:val="22"/>
          <w:lang w:val="af-ZA"/>
        </w:rPr>
        <w:t>Պատվիրատու</w:t>
      </w:r>
      <w:r>
        <w:rPr>
          <w:rFonts w:ascii="GHEA Grapalat" w:hAnsi="GHEA Grapalat"/>
          <w:sz w:val="22"/>
          <w:szCs w:val="22"/>
          <w:lang w:val="af-ZA"/>
        </w:rPr>
        <w:t>`</w:t>
      </w:r>
      <w:r w:rsidR="007F3E96">
        <w:rPr>
          <w:rFonts w:ascii="GHEA Grapalat" w:hAnsi="GHEA Grapalat"/>
          <w:sz w:val="22"/>
          <w:szCs w:val="22"/>
          <w:lang w:val="af-ZA"/>
        </w:rPr>
        <w:t xml:space="preserve">  </w:t>
      </w:r>
      <w:r w:rsidR="007F3E96">
        <w:rPr>
          <w:rFonts w:ascii="GHEA Grapalat" w:hAnsi="GHEA Grapalat"/>
          <w:sz w:val="22"/>
          <w:szCs w:val="22"/>
          <w:lang w:val="hy-AM"/>
        </w:rPr>
        <w:t>«</w:t>
      </w:r>
      <w:r w:rsidRPr="003E4E74">
        <w:rPr>
          <w:rFonts w:ascii="GHEA Grapalat" w:hAnsi="GHEA Grapalat"/>
          <w:sz w:val="22"/>
          <w:szCs w:val="22"/>
          <w:lang w:val="af-ZA"/>
        </w:rPr>
        <w:t>Երքաղլույս</w:t>
      </w:r>
      <w:r w:rsidR="007F3E96">
        <w:rPr>
          <w:rFonts w:ascii="GHEA Grapalat" w:hAnsi="GHEA Grapalat"/>
          <w:sz w:val="22"/>
          <w:szCs w:val="22"/>
          <w:lang w:val="hy-AM"/>
        </w:rPr>
        <w:t>»</w:t>
      </w:r>
      <w:r w:rsidRPr="003E4E74">
        <w:rPr>
          <w:rFonts w:ascii="GHEA Grapalat" w:hAnsi="GHEA Grapalat"/>
          <w:sz w:val="22"/>
          <w:szCs w:val="22"/>
          <w:lang w:val="af-ZA"/>
        </w:rPr>
        <w:t xml:space="preserve"> ՓԲԸ</w:t>
      </w:r>
    </w:p>
    <w:p w14:paraId="44D22870" w14:textId="77777777" w:rsidR="00982176" w:rsidRDefault="00982176" w:rsidP="00982176">
      <w:pPr>
        <w:pStyle w:val="BodyTextIndent3"/>
        <w:spacing w:after="240" w:line="240" w:lineRule="auto"/>
        <w:ind w:firstLine="709"/>
        <w:rPr>
          <w:rFonts w:ascii="GHEA Grapalat" w:hAnsi="GHEA Grapalat" w:cs="Sylfaen"/>
          <w:b/>
          <w:lang w:val="es-ES"/>
        </w:rPr>
      </w:pPr>
    </w:p>
    <w:p w14:paraId="4D66268E" w14:textId="77777777" w:rsidR="00982176" w:rsidRDefault="00982176" w:rsidP="00982176">
      <w:pPr>
        <w:pStyle w:val="BodyTextIndent3"/>
        <w:spacing w:after="240" w:line="240" w:lineRule="auto"/>
        <w:ind w:firstLine="709"/>
        <w:rPr>
          <w:rFonts w:ascii="GHEA Grapalat" w:hAnsi="GHEA Grapalat" w:cs="Sylfaen"/>
          <w:b/>
          <w:lang w:val="es-ES"/>
        </w:rPr>
      </w:pPr>
    </w:p>
    <w:p w14:paraId="62E1F591" w14:textId="77777777" w:rsidR="00982176" w:rsidRDefault="00982176" w:rsidP="00982176">
      <w:pPr>
        <w:pStyle w:val="BodyTextIndent3"/>
        <w:spacing w:after="240" w:line="240" w:lineRule="auto"/>
        <w:ind w:firstLine="709"/>
        <w:rPr>
          <w:rFonts w:ascii="GHEA Grapalat" w:hAnsi="GHEA Grapalat" w:cs="Sylfaen"/>
          <w:b/>
          <w:lang w:val="es-ES"/>
        </w:rPr>
      </w:pPr>
    </w:p>
    <w:p w14:paraId="1196AFAB" w14:textId="77777777" w:rsidR="00982176" w:rsidRDefault="00982176" w:rsidP="00982176">
      <w:pPr>
        <w:pStyle w:val="BodyTextIndent3"/>
        <w:spacing w:after="240" w:line="240" w:lineRule="auto"/>
        <w:ind w:firstLine="709"/>
        <w:rPr>
          <w:rFonts w:ascii="GHEA Grapalat" w:hAnsi="GHEA Grapalat" w:cs="Sylfaen"/>
          <w:b/>
          <w:lang w:val="es-ES"/>
        </w:rPr>
      </w:pPr>
    </w:p>
    <w:p w14:paraId="5CDDED7D" w14:textId="77777777" w:rsidR="00982176" w:rsidRDefault="00982176" w:rsidP="00982176">
      <w:pPr>
        <w:pStyle w:val="BodyTextIndent3"/>
        <w:spacing w:after="240" w:line="240" w:lineRule="auto"/>
        <w:ind w:firstLine="709"/>
        <w:rPr>
          <w:rFonts w:ascii="GHEA Grapalat" w:hAnsi="GHEA Grapalat" w:cs="Sylfaen"/>
          <w:b/>
          <w:lang w:val="es-ES"/>
        </w:rPr>
      </w:pPr>
    </w:p>
    <w:p w14:paraId="744A6B11" w14:textId="77777777" w:rsidR="00BD4384" w:rsidRDefault="00BD4384" w:rsidP="00982176">
      <w:pPr>
        <w:pStyle w:val="BodyTextIndent3"/>
        <w:spacing w:after="240" w:line="240" w:lineRule="auto"/>
        <w:ind w:firstLine="709"/>
        <w:rPr>
          <w:rFonts w:ascii="GHEA Grapalat" w:hAnsi="GHEA Grapalat" w:cs="Sylfaen"/>
          <w:b/>
          <w:lang w:val="es-ES"/>
        </w:rPr>
      </w:pPr>
    </w:p>
    <w:p w14:paraId="65FA50A0" w14:textId="77777777" w:rsidR="00BD4384" w:rsidRDefault="00BD4384" w:rsidP="00982176">
      <w:pPr>
        <w:pStyle w:val="BodyTextIndent3"/>
        <w:spacing w:after="240" w:line="240" w:lineRule="auto"/>
        <w:ind w:firstLine="709"/>
        <w:rPr>
          <w:rFonts w:ascii="GHEA Grapalat" w:hAnsi="GHEA Grapalat" w:cs="Sylfaen"/>
          <w:b/>
          <w:lang w:val="es-ES"/>
        </w:rPr>
      </w:pPr>
    </w:p>
    <w:p w14:paraId="5CBB84DA" w14:textId="77777777"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lastRenderedPageBreak/>
        <w:t>Հաստատված է</w:t>
      </w:r>
    </w:p>
    <w:p w14:paraId="20E475E4" w14:textId="0E1BB639"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ԵՔԼ-ԳՀԱՊՁԲ-</w:t>
      </w:r>
      <w:r w:rsidR="00C1689B">
        <w:rPr>
          <w:rFonts w:ascii="GHEA Grapalat" w:hAnsi="GHEA Grapalat" w:cs="Sylfaen"/>
          <w:i/>
          <w:sz w:val="22"/>
          <w:lang w:val="af-ZA"/>
        </w:rPr>
        <w:t>2</w:t>
      </w:r>
      <w:r w:rsidR="00377E69">
        <w:rPr>
          <w:rFonts w:ascii="GHEA Grapalat" w:hAnsi="GHEA Grapalat" w:cs="Sylfaen"/>
          <w:i/>
          <w:sz w:val="22"/>
          <w:lang w:val="af-ZA"/>
        </w:rPr>
        <w:t>6/1</w:t>
      </w:r>
      <w:r w:rsidRPr="00461430">
        <w:rPr>
          <w:rFonts w:ascii="GHEA Grapalat" w:hAnsi="GHEA Grapalat" w:cs="Sylfaen"/>
          <w:i/>
          <w:sz w:val="22"/>
          <w:lang w:val="af-ZA"/>
        </w:rPr>
        <w:t xml:space="preserve">  ծածկագրով </w:t>
      </w:r>
    </w:p>
    <w:p w14:paraId="778B655F" w14:textId="77777777"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գնանշման հարցման</w:t>
      </w:r>
      <w:r w:rsidRPr="00461430">
        <w:rPr>
          <w:rFonts w:ascii="GHEA Grapalat" w:hAnsi="GHEA Grapalat"/>
          <w:i/>
          <w:sz w:val="22"/>
          <w:szCs w:val="20"/>
          <w:lang w:val="af-ZA"/>
        </w:rPr>
        <w:t xml:space="preserve"> </w:t>
      </w:r>
      <w:r w:rsidRPr="00461430">
        <w:rPr>
          <w:rFonts w:ascii="GHEA Grapalat" w:hAnsi="GHEA Grapalat" w:cs="Sylfaen"/>
          <w:i/>
          <w:sz w:val="22"/>
          <w:lang w:val="af-ZA"/>
        </w:rPr>
        <w:t>գնահատող հանձնաժողովի</w:t>
      </w:r>
    </w:p>
    <w:p w14:paraId="39BCDA88" w14:textId="2CBC9E76" w:rsidR="00A53E94" w:rsidRPr="00461430" w:rsidRDefault="00A53E94" w:rsidP="00A53E94">
      <w:pPr>
        <w:pStyle w:val="BodyText"/>
        <w:spacing w:after="0"/>
        <w:ind w:firstLine="567"/>
        <w:jc w:val="right"/>
        <w:rPr>
          <w:rFonts w:ascii="GHEA Grapalat" w:hAnsi="GHEA Grapalat"/>
          <w:i/>
          <w:sz w:val="22"/>
          <w:szCs w:val="20"/>
          <w:lang w:val="af-ZA"/>
        </w:rPr>
      </w:pPr>
      <w:r>
        <w:rPr>
          <w:rFonts w:ascii="GHEA Grapalat" w:hAnsi="GHEA Grapalat"/>
          <w:i/>
          <w:sz w:val="22"/>
          <w:szCs w:val="20"/>
          <w:lang w:val="af-ZA"/>
        </w:rPr>
        <w:t>2025</w:t>
      </w:r>
      <w:r w:rsidRPr="00461430">
        <w:rPr>
          <w:rFonts w:ascii="GHEA Grapalat" w:hAnsi="GHEA Grapalat"/>
          <w:i/>
          <w:sz w:val="22"/>
          <w:szCs w:val="20"/>
          <w:lang w:val="af-ZA"/>
        </w:rPr>
        <w:t>թ</w:t>
      </w:r>
      <w:r>
        <w:rPr>
          <w:rFonts w:ascii="GHEA Grapalat" w:hAnsi="GHEA Grapalat"/>
          <w:i/>
          <w:sz w:val="22"/>
          <w:szCs w:val="20"/>
          <w:lang w:val="af-ZA"/>
        </w:rPr>
        <w:t>.</w:t>
      </w:r>
      <w:r w:rsidRPr="00135EE7">
        <w:rPr>
          <w:rFonts w:ascii="GHEA Grapalat" w:hAnsi="GHEA Grapalat"/>
          <w:i/>
          <w:sz w:val="22"/>
          <w:szCs w:val="20"/>
          <w:lang w:val="af-ZA"/>
        </w:rPr>
        <w:t xml:space="preserve"> </w:t>
      </w:r>
      <w:r w:rsidR="008E0AF8">
        <w:rPr>
          <w:rFonts w:ascii="GHEA Grapalat" w:hAnsi="GHEA Grapalat"/>
          <w:i/>
          <w:sz w:val="22"/>
          <w:szCs w:val="20"/>
          <w:lang w:val="hy-AM"/>
        </w:rPr>
        <w:t>դ</w:t>
      </w:r>
      <w:r w:rsidR="00377E69">
        <w:rPr>
          <w:rFonts w:ascii="GHEA Grapalat" w:hAnsi="GHEA Grapalat"/>
          <w:i/>
          <w:sz w:val="22"/>
          <w:szCs w:val="20"/>
        </w:rPr>
        <w:t>եկտեմբերի</w:t>
      </w:r>
      <w:r w:rsidR="00377E69" w:rsidRPr="008E6435">
        <w:rPr>
          <w:rFonts w:ascii="GHEA Grapalat" w:hAnsi="GHEA Grapalat"/>
          <w:i/>
          <w:sz w:val="22"/>
          <w:szCs w:val="20"/>
          <w:lang w:val="af-ZA"/>
        </w:rPr>
        <w:t xml:space="preserve"> 11</w:t>
      </w:r>
      <w:r w:rsidR="00371EE4">
        <w:rPr>
          <w:rFonts w:ascii="GHEA Grapalat" w:hAnsi="GHEA Grapalat"/>
          <w:i/>
          <w:sz w:val="22"/>
          <w:szCs w:val="20"/>
          <w:lang w:val="af-ZA"/>
        </w:rPr>
        <w:t>-ի</w:t>
      </w:r>
      <w:r w:rsidRPr="0001611E">
        <w:rPr>
          <w:rFonts w:ascii="GHEA Grapalat" w:hAnsi="GHEA Grapalat"/>
          <w:i/>
          <w:sz w:val="22"/>
          <w:szCs w:val="20"/>
          <w:lang w:val="af-ZA"/>
        </w:rPr>
        <w:t xml:space="preserve"> որոշմամբ</w:t>
      </w:r>
    </w:p>
    <w:p w14:paraId="1D187856" w14:textId="77777777" w:rsidR="00A53E94" w:rsidRPr="00BD4384" w:rsidRDefault="00A53E94" w:rsidP="00A53E94">
      <w:pPr>
        <w:pStyle w:val="BodyText"/>
        <w:spacing w:after="0"/>
        <w:ind w:right="-7" w:firstLine="567"/>
        <w:jc w:val="right"/>
        <w:rPr>
          <w:rFonts w:ascii="GHEA Grapalat" w:hAnsi="GHEA Grapalat"/>
          <w:i/>
          <w:sz w:val="22"/>
          <w:lang w:val="af-ZA"/>
        </w:rPr>
      </w:pPr>
      <w:r w:rsidRPr="00BD4384">
        <w:rPr>
          <w:rFonts w:ascii="GHEA Grapalat" w:hAnsi="GHEA Grapalat" w:cs="Sylfaen"/>
          <w:i/>
          <w:sz w:val="22"/>
        </w:rPr>
        <w:t>Արձանագրություն</w:t>
      </w:r>
      <w:r w:rsidRPr="00BD4384">
        <w:rPr>
          <w:rFonts w:ascii="GHEA Grapalat" w:hAnsi="GHEA Grapalat" w:cs="Sylfaen"/>
          <w:i/>
          <w:sz w:val="22"/>
          <w:lang w:val="af-ZA"/>
        </w:rPr>
        <w:t xml:space="preserve"> </w:t>
      </w:r>
      <w:r w:rsidRPr="00BD4384">
        <w:rPr>
          <w:rFonts w:ascii="GHEA Grapalat" w:hAnsi="GHEA Grapalat" w:cs="Sylfaen"/>
          <w:i/>
          <w:sz w:val="22"/>
        </w:rPr>
        <w:t>թիվ</w:t>
      </w:r>
      <w:r w:rsidRPr="00BD4384">
        <w:rPr>
          <w:rFonts w:ascii="GHEA Grapalat" w:hAnsi="GHEA Grapalat" w:cs="Sylfaen"/>
          <w:i/>
          <w:sz w:val="22"/>
          <w:lang w:val="af-ZA"/>
        </w:rPr>
        <w:t xml:space="preserve"> 1, </w:t>
      </w:r>
      <w:r w:rsidRPr="00BD4384">
        <w:rPr>
          <w:rFonts w:ascii="GHEA Grapalat" w:hAnsi="GHEA Grapalat" w:cs="Sylfaen"/>
          <w:i/>
          <w:sz w:val="22"/>
        </w:rPr>
        <w:t>կետ</w:t>
      </w:r>
      <w:r w:rsidRPr="00BD4384">
        <w:rPr>
          <w:rFonts w:ascii="GHEA Grapalat" w:hAnsi="GHEA Grapalat" w:cs="Sylfaen"/>
          <w:i/>
          <w:sz w:val="22"/>
          <w:lang w:val="af-ZA"/>
        </w:rPr>
        <w:t xml:space="preserve"> 3 </w:t>
      </w:r>
    </w:p>
    <w:p w14:paraId="4ECD486B" w14:textId="77777777" w:rsidR="00A53E94" w:rsidRPr="00795C6A" w:rsidRDefault="00A53E94" w:rsidP="00A53E94">
      <w:pPr>
        <w:pStyle w:val="BodyText"/>
        <w:ind w:right="-7" w:firstLine="567"/>
        <w:jc w:val="center"/>
        <w:rPr>
          <w:rFonts w:ascii="GHEA Grapalat" w:hAnsi="GHEA Grapalat"/>
          <w:lang w:val="af-ZA"/>
        </w:rPr>
      </w:pPr>
    </w:p>
    <w:p w14:paraId="34600E28" w14:textId="77777777" w:rsidR="00A53E94" w:rsidRPr="00795C6A" w:rsidRDefault="00A53E94" w:rsidP="00A53E94">
      <w:pPr>
        <w:pStyle w:val="BodyText"/>
        <w:ind w:right="-7" w:firstLine="567"/>
        <w:jc w:val="center"/>
        <w:rPr>
          <w:rFonts w:ascii="GHEA Grapalat" w:hAnsi="GHEA Grapalat"/>
          <w:lang w:val="af-ZA"/>
        </w:rPr>
      </w:pPr>
    </w:p>
    <w:p w14:paraId="640BF3D7" w14:textId="77777777" w:rsidR="00A53E94" w:rsidRPr="00795C6A" w:rsidRDefault="00A53E94" w:rsidP="00A53E94">
      <w:pPr>
        <w:pStyle w:val="BodyText"/>
        <w:ind w:right="-7" w:firstLine="567"/>
        <w:jc w:val="center"/>
        <w:rPr>
          <w:rFonts w:ascii="GHEA Grapalat" w:hAnsi="GHEA Grapalat"/>
          <w:lang w:val="af-ZA"/>
        </w:rPr>
      </w:pPr>
    </w:p>
    <w:p w14:paraId="39965ABE" w14:textId="77777777" w:rsidR="00A53E94" w:rsidRPr="00795C6A" w:rsidRDefault="00A53E94" w:rsidP="00A53E94">
      <w:pPr>
        <w:pStyle w:val="BodyText"/>
        <w:ind w:right="-7" w:firstLine="567"/>
        <w:jc w:val="center"/>
        <w:rPr>
          <w:rFonts w:ascii="GHEA Grapalat" w:hAnsi="GHEA Grapalat"/>
          <w:lang w:val="af-ZA"/>
        </w:rPr>
      </w:pPr>
    </w:p>
    <w:p w14:paraId="58240A7B" w14:textId="77777777" w:rsidR="00A53E94" w:rsidRPr="00795C6A" w:rsidRDefault="00A53E94" w:rsidP="00A53E94">
      <w:pPr>
        <w:pStyle w:val="BodyText"/>
        <w:ind w:right="-7" w:firstLine="567"/>
        <w:jc w:val="center"/>
        <w:rPr>
          <w:rFonts w:ascii="GHEA Grapalat" w:hAnsi="GHEA Grapalat"/>
          <w:lang w:val="af-ZA"/>
        </w:rPr>
      </w:pPr>
    </w:p>
    <w:p w14:paraId="79B2FA41" w14:textId="0440D42B" w:rsidR="00A53E94" w:rsidRPr="002C27A5" w:rsidRDefault="007F3E96" w:rsidP="00A53E94">
      <w:pPr>
        <w:pStyle w:val="BodyText"/>
        <w:ind w:right="-7" w:firstLine="567"/>
        <w:jc w:val="center"/>
        <w:rPr>
          <w:rFonts w:ascii="Sylfaen" w:hAnsi="Sylfaen"/>
          <w:sz w:val="44"/>
          <w:lang w:val="af-ZA"/>
        </w:rPr>
      </w:pPr>
      <w:r>
        <w:rPr>
          <w:rFonts w:ascii="GHEA Grapalat" w:hAnsi="GHEA Grapalat" w:cs="Times Armenian"/>
          <w:i/>
          <w:sz w:val="30"/>
          <w:lang w:val="hy-AM"/>
        </w:rPr>
        <w:t>«</w:t>
      </w:r>
      <w:r w:rsidR="00A53E94" w:rsidRPr="002C27A5">
        <w:rPr>
          <w:rFonts w:ascii="Sylfaen" w:hAnsi="Sylfaen" w:cs="Times Armenian"/>
          <w:i/>
          <w:sz w:val="36"/>
          <w:lang w:val="af-ZA"/>
        </w:rPr>
        <w:t>Երքաղլույս</w:t>
      </w:r>
      <w:r>
        <w:rPr>
          <w:rFonts w:ascii="Sylfaen" w:hAnsi="Sylfaen" w:cs="Times Armenian"/>
          <w:i/>
          <w:sz w:val="36"/>
          <w:lang w:val="hy-AM"/>
        </w:rPr>
        <w:t>»</w:t>
      </w:r>
      <w:r w:rsidR="00A53E94" w:rsidRPr="002C27A5">
        <w:rPr>
          <w:rFonts w:ascii="GHEA Grapalat" w:hAnsi="GHEA Grapalat" w:cs="Sylfaen"/>
          <w:i/>
          <w:sz w:val="30"/>
          <w:lang w:val="af-ZA"/>
        </w:rPr>
        <w:t xml:space="preserve"> </w:t>
      </w:r>
      <w:r w:rsidR="00A53E94" w:rsidRPr="002C27A5">
        <w:rPr>
          <w:rFonts w:ascii="Sylfaen" w:hAnsi="Sylfaen" w:cs="Sylfaen"/>
          <w:i/>
          <w:sz w:val="36"/>
          <w:lang w:val="af-ZA"/>
        </w:rPr>
        <w:t>ՓԲԸ</w:t>
      </w:r>
    </w:p>
    <w:p w14:paraId="62378D31" w14:textId="77777777" w:rsidR="00A53E94" w:rsidRPr="00AE2768" w:rsidRDefault="00A53E94" w:rsidP="00A53E94">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08307B21" w14:textId="77777777" w:rsidR="00A53E94" w:rsidRPr="00AE2768" w:rsidRDefault="00A53E94" w:rsidP="00A53E94">
      <w:pPr>
        <w:pStyle w:val="BodyText"/>
        <w:ind w:right="-7" w:firstLine="567"/>
        <w:jc w:val="center"/>
        <w:rPr>
          <w:rFonts w:ascii="GHEA Grapalat" w:hAnsi="GHEA Grapalat"/>
          <w:lang w:val="af-ZA"/>
        </w:rPr>
      </w:pPr>
    </w:p>
    <w:p w14:paraId="46F04ACC" w14:textId="77777777" w:rsidR="00A53E94" w:rsidRPr="00AE2768" w:rsidRDefault="00A53E94" w:rsidP="00A53E94">
      <w:pPr>
        <w:pStyle w:val="BodyText"/>
        <w:ind w:right="-7" w:firstLine="567"/>
        <w:jc w:val="center"/>
        <w:rPr>
          <w:rFonts w:ascii="GHEA Grapalat" w:hAnsi="GHEA Grapalat"/>
          <w:lang w:val="af-ZA"/>
        </w:rPr>
      </w:pPr>
    </w:p>
    <w:p w14:paraId="0B725B97" w14:textId="77777777" w:rsidR="00A53E94" w:rsidRPr="00AE2768" w:rsidRDefault="00A53E94" w:rsidP="00A53E94">
      <w:pPr>
        <w:pStyle w:val="BodyText"/>
        <w:ind w:right="-7" w:firstLine="567"/>
        <w:jc w:val="center"/>
        <w:rPr>
          <w:rFonts w:ascii="GHEA Grapalat" w:hAnsi="GHEA Grapalat"/>
          <w:lang w:val="af-ZA"/>
        </w:rPr>
      </w:pPr>
    </w:p>
    <w:p w14:paraId="3D305D6A" w14:textId="77777777" w:rsidR="00A53E94" w:rsidRPr="00AE2768" w:rsidRDefault="00A53E94" w:rsidP="00A53E94">
      <w:pPr>
        <w:pStyle w:val="BodyText"/>
        <w:ind w:right="-7" w:firstLine="567"/>
        <w:jc w:val="center"/>
        <w:rPr>
          <w:rFonts w:ascii="GHEA Grapalat" w:hAnsi="GHEA Grapalat"/>
          <w:lang w:val="af-ZA"/>
        </w:rPr>
      </w:pPr>
    </w:p>
    <w:p w14:paraId="037C6FC6" w14:textId="77777777" w:rsidR="00A53E94" w:rsidRPr="00471E9B" w:rsidRDefault="00A53E94" w:rsidP="00A53E94">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57D89E40" w14:textId="77777777" w:rsidR="00A53E94" w:rsidRPr="00752623" w:rsidRDefault="00A53E94" w:rsidP="00A53E94">
      <w:pPr>
        <w:pStyle w:val="BodyText"/>
        <w:ind w:right="-7" w:firstLine="567"/>
        <w:jc w:val="center"/>
        <w:rPr>
          <w:rFonts w:ascii="GHEA Grapalat" w:hAnsi="GHEA Grapalat" w:cs="Sylfaen"/>
          <w:lang w:val="af-ZA"/>
        </w:rPr>
      </w:pPr>
    </w:p>
    <w:p w14:paraId="2C3BD43E" w14:textId="77777777" w:rsidR="00A53E94" w:rsidRPr="00752623" w:rsidRDefault="00A53E94" w:rsidP="00A53E94">
      <w:pPr>
        <w:pStyle w:val="BodyText"/>
        <w:ind w:right="-7" w:firstLine="567"/>
        <w:jc w:val="center"/>
        <w:rPr>
          <w:rFonts w:ascii="GHEA Grapalat" w:hAnsi="GHEA Grapalat" w:cs="Sylfaen"/>
          <w:lang w:val="af-ZA"/>
        </w:rPr>
      </w:pPr>
    </w:p>
    <w:p w14:paraId="0B07BC7A" w14:textId="59F80724" w:rsidR="008D31B8" w:rsidRPr="002730CE" w:rsidRDefault="007F3E96" w:rsidP="008D31B8">
      <w:pPr>
        <w:pStyle w:val="BodyText"/>
        <w:ind w:right="-7" w:firstLine="567"/>
        <w:jc w:val="center"/>
        <w:rPr>
          <w:rFonts w:ascii="GHEA Grapalat" w:hAnsi="GHEA Grapalat" w:cs="Sylfaen"/>
          <w:lang w:val="af-ZA"/>
        </w:rPr>
      </w:pPr>
      <w:r>
        <w:rPr>
          <w:rFonts w:ascii="GHEA Grapalat" w:hAnsi="GHEA Grapalat" w:cs="Sylfaen"/>
          <w:lang w:val="hy-AM"/>
        </w:rPr>
        <w:t>«</w:t>
      </w:r>
      <w:r w:rsidR="008D31B8" w:rsidRPr="002730CE">
        <w:rPr>
          <w:rFonts w:ascii="GHEA Grapalat" w:hAnsi="GHEA Grapalat" w:cs="Sylfaen"/>
        </w:rPr>
        <w:t>ԵՐՔԱՂԼՈՒՅՍ</w:t>
      </w:r>
      <w:r>
        <w:rPr>
          <w:rFonts w:ascii="GHEA Grapalat" w:hAnsi="GHEA Grapalat" w:cs="Sylfaen"/>
          <w:lang w:val="hy-AM"/>
        </w:rPr>
        <w:t>»</w:t>
      </w:r>
      <w:r w:rsidR="008D31B8" w:rsidRPr="002730CE">
        <w:rPr>
          <w:rFonts w:ascii="GHEA Grapalat" w:hAnsi="GHEA Grapalat" w:cs="Sylfaen"/>
          <w:lang w:val="af-ZA"/>
        </w:rPr>
        <w:t xml:space="preserve"> </w:t>
      </w:r>
      <w:r w:rsidR="008D31B8" w:rsidRPr="002730CE">
        <w:rPr>
          <w:rFonts w:ascii="GHEA Grapalat" w:hAnsi="GHEA Grapalat" w:cs="Sylfaen"/>
        </w:rPr>
        <w:t>ՓԲԸ</w:t>
      </w:r>
      <w:r w:rsidR="008D31B8" w:rsidRPr="002730CE">
        <w:rPr>
          <w:rFonts w:ascii="GHEA Grapalat" w:hAnsi="GHEA Grapalat" w:cs="Sylfaen"/>
          <w:lang w:val="af-ZA"/>
        </w:rPr>
        <w:t>-</w:t>
      </w:r>
      <w:r w:rsidR="008D31B8" w:rsidRPr="002730CE">
        <w:rPr>
          <w:rFonts w:ascii="GHEA Grapalat" w:hAnsi="GHEA Grapalat" w:cs="Sylfaen"/>
        </w:rPr>
        <w:t>Ի</w:t>
      </w:r>
      <w:r w:rsidR="008D31B8" w:rsidRPr="002730CE">
        <w:rPr>
          <w:rFonts w:ascii="GHEA Grapalat" w:hAnsi="GHEA Grapalat" w:cs="Sylfaen"/>
          <w:lang w:val="af-ZA"/>
        </w:rPr>
        <w:t xml:space="preserve"> </w:t>
      </w:r>
      <w:r w:rsidR="008D31B8" w:rsidRPr="002730CE">
        <w:rPr>
          <w:rFonts w:ascii="GHEA Grapalat" w:hAnsi="GHEA Grapalat" w:cs="Sylfaen"/>
        </w:rPr>
        <w:t>ԿԱՐԻՔՆԵՐԻ</w:t>
      </w:r>
      <w:r w:rsidR="008D31B8" w:rsidRPr="002730CE">
        <w:rPr>
          <w:rFonts w:ascii="GHEA Grapalat" w:hAnsi="GHEA Grapalat" w:cs="Sylfaen"/>
          <w:lang w:val="af-ZA"/>
        </w:rPr>
        <w:t xml:space="preserve"> </w:t>
      </w:r>
      <w:r w:rsidR="008D31B8" w:rsidRPr="002730CE">
        <w:rPr>
          <w:rFonts w:ascii="GHEA Grapalat" w:hAnsi="GHEA Grapalat" w:cs="Sylfaen"/>
        </w:rPr>
        <w:t>ՀԱՄԱՐ</w:t>
      </w:r>
      <w:r w:rsidR="008D31B8" w:rsidRPr="002730CE">
        <w:rPr>
          <w:rFonts w:ascii="GHEA Grapalat" w:hAnsi="GHEA Grapalat" w:cs="Sylfaen"/>
          <w:lang w:val="af-ZA"/>
        </w:rPr>
        <w:t xml:space="preserve">` </w:t>
      </w:r>
      <w:r w:rsidR="008D31B8" w:rsidRPr="002730CE">
        <w:rPr>
          <w:rFonts w:ascii="GHEA Grapalat" w:hAnsi="GHEA Grapalat"/>
          <w:lang w:val="af-ZA"/>
        </w:rPr>
        <w:t xml:space="preserve">ՄԵՏԱՂԱԿԱՆ ԿՈՆՍՏՐՈՒԿՑԻԱՆԵՐԻ </w:t>
      </w:r>
      <w:r w:rsidR="008D31B8" w:rsidRPr="002730CE">
        <w:rPr>
          <w:rFonts w:ascii="GHEA Grapalat" w:hAnsi="GHEA Grapalat" w:cs="Sylfaen"/>
          <w:lang w:val="hy-AM"/>
        </w:rPr>
        <w:t xml:space="preserve">ՁԵՌՔԲԵՐՄԱՆ </w:t>
      </w:r>
      <w:r w:rsidR="008D31B8" w:rsidRPr="002730CE">
        <w:rPr>
          <w:rFonts w:ascii="GHEA Grapalat" w:hAnsi="GHEA Grapalat" w:cs="Sylfaen"/>
        </w:rPr>
        <w:t>ՆՊԱՏԱԿՈՎ</w:t>
      </w:r>
      <w:r w:rsidR="008D31B8" w:rsidRPr="002730CE">
        <w:rPr>
          <w:rFonts w:ascii="GHEA Grapalat" w:hAnsi="GHEA Grapalat" w:cs="Sylfaen"/>
          <w:lang w:val="af-ZA"/>
        </w:rPr>
        <w:t xml:space="preserve">  </w:t>
      </w:r>
      <w:r w:rsidR="008D31B8" w:rsidRPr="002730CE">
        <w:rPr>
          <w:rFonts w:ascii="GHEA Grapalat" w:hAnsi="GHEA Grapalat" w:cs="Sylfaen"/>
        </w:rPr>
        <w:t>ՀԱՅՏԱՐԱՐՎԱԾ</w:t>
      </w:r>
      <w:r w:rsidR="008D31B8" w:rsidRPr="002730CE">
        <w:rPr>
          <w:rFonts w:ascii="GHEA Grapalat" w:hAnsi="GHEA Grapalat" w:cs="Sylfaen"/>
          <w:lang w:val="af-ZA"/>
        </w:rPr>
        <w:t xml:space="preserve"> </w:t>
      </w:r>
      <w:r w:rsidR="008D31B8" w:rsidRPr="002730CE">
        <w:rPr>
          <w:rFonts w:ascii="GHEA Grapalat" w:hAnsi="GHEA Grapalat" w:cs="Sylfaen"/>
        </w:rPr>
        <w:t>ԳՆԱՆՇՄԱՆ</w:t>
      </w:r>
      <w:r w:rsidR="008D31B8" w:rsidRPr="002730CE">
        <w:rPr>
          <w:rFonts w:ascii="GHEA Grapalat" w:hAnsi="GHEA Grapalat" w:cs="Sylfaen"/>
          <w:lang w:val="af-ZA"/>
        </w:rPr>
        <w:t xml:space="preserve"> </w:t>
      </w:r>
      <w:r w:rsidR="008D31B8" w:rsidRPr="002730CE">
        <w:rPr>
          <w:rFonts w:ascii="GHEA Grapalat" w:hAnsi="GHEA Grapalat" w:cs="Sylfaen"/>
        </w:rPr>
        <w:t>ՀԱՐՑՄԱՆ</w:t>
      </w:r>
    </w:p>
    <w:p w14:paraId="4D51B116" w14:textId="77777777" w:rsidR="00A53E94" w:rsidRPr="00AE2768" w:rsidRDefault="00A53E94" w:rsidP="00A53E94">
      <w:pPr>
        <w:pStyle w:val="BodyText"/>
        <w:ind w:right="-7"/>
        <w:jc w:val="center"/>
        <w:rPr>
          <w:rFonts w:ascii="GHEA Grapalat" w:hAnsi="GHEA Grapalat"/>
          <w:szCs w:val="22"/>
          <w:lang w:val="af-ZA"/>
        </w:rPr>
      </w:pPr>
    </w:p>
    <w:p w14:paraId="52037F58" w14:textId="77777777" w:rsidR="00A53E94" w:rsidRPr="00AE2768" w:rsidRDefault="00A53E94" w:rsidP="00A53E94">
      <w:pPr>
        <w:pStyle w:val="BodyText"/>
        <w:ind w:right="-7" w:firstLine="567"/>
        <w:jc w:val="center"/>
        <w:rPr>
          <w:rFonts w:ascii="GHEA Grapalat" w:hAnsi="GHEA Grapalat"/>
          <w:lang w:val="af-ZA"/>
        </w:rPr>
      </w:pPr>
    </w:p>
    <w:p w14:paraId="6B393173" w14:textId="77777777" w:rsidR="00A53E94" w:rsidRPr="00AE2768" w:rsidRDefault="00A53E94" w:rsidP="00A53E94">
      <w:pPr>
        <w:pStyle w:val="BodyText"/>
        <w:ind w:right="-7" w:firstLine="567"/>
        <w:jc w:val="center"/>
        <w:rPr>
          <w:rFonts w:ascii="GHEA Grapalat" w:hAnsi="GHEA Grapalat"/>
          <w:lang w:val="af-ZA"/>
        </w:rPr>
      </w:pPr>
    </w:p>
    <w:p w14:paraId="0C2B0ADB" w14:textId="77777777" w:rsidR="00A53E94" w:rsidRPr="00A71D81" w:rsidRDefault="00A53E94" w:rsidP="00A53E94">
      <w:pPr>
        <w:pStyle w:val="BodyText"/>
        <w:spacing w:after="0"/>
        <w:ind w:firstLine="567"/>
        <w:jc w:val="right"/>
        <w:rPr>
          <w:rFonts w:ascii="GHEA Grapalat" w:hAnsi="GHEA Grapalat"/>
          <w:lang w:val="af-ZA"/>
        </w:rPr>
      </w:pPr>
    </w:p>
    <w:p w14:paraId="6A4C339F" w14:textId="77777777" w:rsidR="00A53E94" w:rsidRPr="00A71D81" w:rsidRDefault="00A53E94" w:rsidP="00A53E94">
      <w:pPr>
        <w:pStyle w:val="BodyText"/>
        <w:ind w:right="-7" w:firstLine="567"/>
        <w:jc w:val="center"/>
        <w:rPr>
          <w:rFonts w:ascii="GHEA Grapalat" w:hAnsi="GHEA Grapalat"/>
          <w:lang w:val="af-ZA"/>
        </w:rPr>
      </w:pPr>
    </w:p>
    <w:p w14:paraId="08654038" w14:textId="77777777" w:rsidR="00A53E94" w:rsidRPr="00A71D81" w:rsidRDefault="00A53E94" w:rsidP="00A53E94">
      <w:pPr>
        <w:pStyle w:val="BodyText"/>
        <w:ind w:right="-7" w:firstLine="567"/>
        <w:jc w:val="center"/>
        <w:rPr>
          <w:rFonts w:ascii="GHEA Grapalat" w:hAnsi="GHEA Grapalat"/>
          <w:lang w:val="af-ZA"/>
        </w:rPr>
      </w:pPr>
    </w:p>
    <w:p w14:paraId="2F5D5593" w14:textId="77777777" w:rsidR="00A53E94" w:rsidRPr="00A71D81" w:rsidRDefault="00A53E94" w:rsidP="00A53E94">
      <w:pPr>
        <w:pStyle w:val="BodyText"/>
        <w:ind w:right="-7" w:firstLine="567"/>
        <w:jc w:val="center"/>
        <w:rPr>
          <w:rFonts w:ascii="GHEA Grapalat" w:hAnsi="GHEA Grapalat"/>
          <w:lang w:val="af-ZA"/>
        </w:rPr>
      </w:pPr>
    </w:p>
    <w:p w14:paraId="2AA8A8D8" w14:textId="77777777" w:rsidR="00A53E94" w:rsidRPr="00A71D81" w:rsidRDefault="00A53E94" w:rsidP="00A53E94">
      <w:pPr>
        <w:pStyle w:val="BodyText"/>
        <w:ind w:right="-7" w:firstLine="567"/>
        <w:jc w:val="center"/>
        <w:rPr>
          <w:rFonts w:ascii="GHEA Grapalat" w:hAnsi="GHEA Grapalat"/>
          <w:lang w:val="af-ZA"/>
        </w:rPr>
      </w:pPr>
    </w:p>
    <w:p w14:paraId="2362220A" w14:textId="77777777" w:rsidR="00A53E94" w:rsidRDefault="00A53E94" w:rsidP="00A53E94">
      <w:pPr>
        <w:pStyle w:val="BodyText"/>
        <w:ind w:right="-7" w:firstLine="567"/>
        <w:jc w:val="center"/>
        <w:rPr>
          <w:rFonts w:ascii="GHEA Grapalat" w:hAnsi="GHEA Grapalat"/>
          <w:lang w:val="af-ZA"/>
        </w:rPr>
      </w:pPr>
    </w:p>
    <w:p w14:paraId="566F1EBE" w14:textId="77777777" w:rsidR="005A41B7" w:rsidRDefault="005A41B7" w:rsidP="00A53E94">
      <w:pPr>
        <w:pStyle w:val="BodyText"/>
        <w:ind w:right="-7" w:firstLine="567"/>
        <w:jc w:val="center"/>
        <w:rPr>
          <w:rFonts w:ascii="GHEA Grapalat" w:hAnsi="GHEA Grapalat"/>
          <w:lang w:val="af-ZA"/>
        </w:rPr>
      </w:pPr>
    </w:p>
    <w:p w14:paraId="7FFB30C4" w14:textId="77777777" w:rsidR="005A41B7" w:rsidRDefault="005A41B7" w:rsidP="00A53E94">
      <w:pPr>
        <w:pStyle w:val="BodyText"/>
        <w:ind w:right="-7" w:firstLine="567"/>
        <w:jc w:val="center"/>
        <w:rPr>
          <w:rFonts w:ascii="GHEA Grapalat" w:hAnsi="GHEA Grapalat"/>
          <w:lang w:val="af-ZA"/>
        </w:rPr>
      </w:pPr>
    </w:p>
    <w:p w14:paraId="628AD5EC" w14:textId="77777777" w:rsidR="005A41B7" w:rsidRDefault="005A41B7" w:rsidP="00A53E94">
      <w:pPr>
        <w:pStyle w:val="BodyText"/>
        <w:ind w:right="-7" w:firstLine="567"/>
        <w:jc w:val="center"/>
        <w:rPr>
          <w:rFonts w:ascii="GHEA Grapalat" w:hAnsi="GHEA Grapalat"/>
          <w:lang w:val="af-ZA"/>
        </w:rPr>
      </w:pPr>
    </w:p>
    <w:p w14:paraId="06C09C9F" w14:textId="77777777" w:rsidR="00A53E94" w:rsidRDefault="00A53E94" w:rsidP="00A53E94">
      <w:pPr>
        <w:pStyle w:val="BodyText"/>
        <w:ind w:right="-7" w:firstLine="567"/>
        <w:jc w:val="center"/>
        <w:rPr>
          <w:rFonts w:ascii="GHEA Grapalat" w:hAnsi="GHEA Grapalat"/>
          <w:lang w:val="af-ZA"/>
        </w:rPr>
      </w:pPr>
    </w:p>
    <w:p w14:paraId="26454213" w14:textId="77777777" w:rsidR="00A53E94" w:rsidRPr="00A71D81" w:rsidRDefault="00A53E94" w:rsidP="00A53E94">
      <w:pPr>
        <w:pStyle w:val="BodyText"/>
        <w:ind w:right="-7" w:firstLine="567"/>
        <w:jc w:val="center"/>
        <w:rPr>
          <w:rFonts w:ascii="GHEA Grapalat" w:hAnsi="GHEA Grapalat"/>
          <w:lang w:val="af-ZA"/>
        </w:rPr>
      </w:pPr>
    </w:p>
    <w:p w14:paraId="4A04A33A" w14:textId="77777777" w:rsidR="00A53E94" w:rsidRPr="00A71D81" w:rsidRDefault="00A53E94" w:rsidP="00A53E94">
      <w:pPr>
        <w:pStyle w:val="BodyText"/>
        <w:ind w:right="-7" w:firstLine="567"/>
        <w:jc w:val="center"/>
        <w:rPr>
          <w:rFonts w:ascii="GHEA Grapalat" w:hAnsi="GHEA Grapalat"/>
          <w:lang w:val="af-ZA"/>
        </w:rPr>
      </w:pPr>
    </w:p>
    <w:p w14:paraId="2EF6B71F" w14:textId="77777777" w:rsidR="00A53E94" w:rsidRPr="00A71D81" w:rsidRDefault="00A53E94" w:rsidP="00A53E94">
      <w:pPr>
        <w:pStyle w:val="BodyText"/>
        <w:ind w:right="-7" w:firstLine="567"/>
        <w:jc w:val="center"/>
        <w:rPr>
          <w:rFonts w:ascii="GHEA Grapalat" w:hAnsi="GHEA Grapalat"/>
          <w:lang w:val="af-ZA"/>
        </w:rPr>
      </w:pPr>
    </w:p>
    <w:p w14:paraId="49DBEBF0" w14:textId="77777777" w:rsidR="00A53E94" w:rsidRPr="00A71D81" w:rsidRDefault="00A53E94" w:rsidP="00A53E94">
      <w:pPr>
        <w:ind w:firstLine="567"/>
        <w:jc w:val="both"/>
        <w:rPr>
          <w:rFonts w:ascii="GHEA Grapalat" w:hAnsi="GHEA Grapalat" w:cs="Sylfaen"/>
          <w:i/>
          <w:sz w:val="22"/>
          <w:szCs w:val="22"/>
          <w:lang w:val="af-ZA"/>
        </w:rPr>
      </w:pPr>
      <w:r w:rsidRPr="00A71D81">
        <w:rPr>
          <w:rFonts w:ascii="GHEA Grapalat" w:hAnsi="GHEA Grapalat" w:cs="Sylfaen"/>
          <w:i/>
          <w:sz w:val="22"/>
          <w:szCs w:val="22"/>
        </w:rPr>
        <w:lastRenderedPageBreak/>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14F74190" w14:textId="77777777" w:rsidR="00A53E94" w:rsidRPr="00A71D81" w:rsidRDefault="00A53E94" w:rsidP="00A53E94">
      <w:pPr>
        <w:ind w:firstLine="567"/>
        <w:jc w:val="center"/>
        <w:rPr>
          <w:rFonts w:ascii="GHEA Grapalat" w:hAnsi="GHEA Grapalat"/>
          <w:b/>
          <w:sz w:val="20"/>
          <w:szCs w:val="22"/>
          <w:lang w:val="af-ZA"/>
        </w:rPr>
      </w:pPr>
    </w:p>
    <w:p w14:paraId="6C9AEFF3" w14:textId="77777777" w:rsidR="00A53E94" w:rsidRPr="00A71D81" w:rsidRDefault="00A53E94" w:rsidP="00A53E94">
      <w:pPr>
        <w:ind w:firstLine="567"/>
        <w:jc w:val="center"/>
        <w:rPr>
          <w:rFonts w:ascii="GHEA Grapalat" w:hAnsi="GHEA Grapalat" w:cs="Sylfaen"/>
          <w:b/>
          <w:sz w:val="22"/>
          <w:szCs w:val="22"/>
          <w:lang w:val="af-ZA"/>
        </w:rPr>
      </w:pPr>
    </w:p>
    <w:p w14:paraId="0EF437CA" w14:textId="77777777" w:rsidR="00A53E94" w:rsidRPr="00A71D81" w:rsidRDefault="00A53E94" w:rsidP="00A53E94">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4A0CF342" w14:textId="77777777" w:rsidR="00A53E94" w:rsidRPr="00A71D81" w:rsidRDefault="00A53E94" w:rsidP="00A53E94">
      <w:pPr>
        <w:ind w:firstLine="567"/>
        <w:jc w:val="center"/>
        <w:rPr>
          <w:rFonts w:ascii="GHEA Grapalat" w:hAnsi="GHEA Grapalat"/>
          <w:i/>
          <w:sz w:val="20"/>
          <w:lang w:val="af-ZA"/>
        </w:rPr>
      </w:pPr>
    </w:p>
    <w:p w14:paraId="2F7966B5" w14:textId="31E8C194" w:rsidR="008D31B8" w:rsidRDefault="007F3E96" w:rsidP="008D31B8">
      <w:pPr>
        <w:ind w:firstLine="567"/>
        <w:jc w:val="center"/>
        <w:rPr>
          <w:rFonts w:ascii="GHEA Grapalat" w:hAnsi="GHEA Grapalat"/>
          <w:b/>
          <w:sz w:val="20"/>
          <w:lang w:val="af-ZA"/>
        </w:rPr>
      </w:pPr>
      <w:r>
        <w:rPr>
          <w:rFonts w:ascii="GHEA Grapalat" w:hAnsi="GHEA Grapalat"/>
          <w:b/>
          <w:sz w:val="20"/>
          <w:lang w:val="hy-AM"/>
        </w:rPr>
        <w:t>«</w:t>
      </w:r>
      <w:r w:rsidR="008D31B8" w:rsidRPr="00D17203">
        <w:rPr>
          <w:rFonts w:ascii="GHEA Grapalat" w:hAnsi="GHEA Grapalat"/>
          <w:b/>
          <w:sz w:val="20"/>
          <w:lang w:val="af-ZA"/>
        </w:rPr>
        <w:t>ԵՐՔԱՂԼՈՒՅՍ</w:t>
      </w:r>
      <w:r>
        <w:rPr>
          <w:rFonts w:ascii="GHEA Grapalat" w:hAnsi="GHEA Grapalat"/>
          <w:b/>
          <w:sz w:val="20"/>
          <w:lang w:val="hy-AM"/>
        </w:rPr>
        <w:t>»</w:t>
      </w:r>
      <w:r w:rsidR="008D31B8" w:rsidRPr="00D17203">
        <w:rPr>
          <w:rFonts w:ascii="GHEA Grapalat" w:hAnsi="GHEA Grapalat"/>
          <w:b/>
          <w:sz w:val="20"/>
          <w:lang w:val="af-ZA"/>
        </w:rPr>
        <w:t xml:space="preserve"> ՓԲԸ</w:t>
      </w:r>
      <w:r w:rsidR="008D31B8" w:rsidRPr="00752623">
        <w:rPr>
          <w:rFonts w:ascii="GHEA Grapalat" w:hAnsi="GHEA Grapalat"/>
          <w:b/>
          <w:sz w:val="20"/>
          <w:lang w:val="af-ZA"/>
        </w:rPr>
        <w:t xml:space="preserve"> </w:t>
      </w:r>
      <w:r w:rsidR="008D31B8">
        <w:rPr>
          <w:rFonts w:ascii="GHEA Grapalat" w:hAnsi="GHEA Grapalat"/>
          <w:b/>
          <w:sz w:val="20"/>
          <w:lang w:val="af-ZA"/>
        </w:rPr>
        <w:t xml:space="preserve"> </w:t>
      </w:r>
      <w:r w:rsidR="008D31B8" w:rsidRPr="00752623">
        <w:rPr>
          <w:rFonts w:ascii="GHEA Grapalat" w:hAnsi="GHEA Grapalat"/>
          <w:b/>
          <w:sz w:val="20"/>
          <w:lang w:val="af-ZA"/>
        </w:rPr>
        <w:t>ԿԱՐԻՔՆԵՐԻ ՀԱՄԱՐ</w:t>
      </w:r>
      <w:r w:rsidR="008D31B8" w:rsidRPr="00D17203">
        <w:rPr>
          <w:rFonts w:ascii="GHEA Grapalat" w:hAnsi="GHEA Grapalat"/>
          <w:b/>
          <w:sz w:val="20"/>
          <w:lang w:val="af-ZA"/>
        </w:rPr>
        <w:t xml:space="preserve"> </w:t>
      </w:r>
      <w:r w:rsidR="008D31B8" w:rsidRPr="005F33FB">
        <w:rPr>
          <w:rFonts w:ascii="GHEA Grapalat" w:hAnsi="GHEA Grapalat"/>
          <w:b/>
          <w:sz w:val="20"/>
          <w:lang w:val="af-ZA"/>
        </w:rPr>
        <w:t xml:space="preserve">ՄԵՏԱՂԱԿԱՆ ԿՈՆՍՏՐՈՒԿՑԻԱՆԵՐԻ </w:t>
      </w:r>
      <w:r w:rsidR="008D31B8" w:rsidRPr="00752623">
        <w:rPr>
          <w:rFonts w:ascii="GHEA Grapalat" w:hAnsi="GHEA Grapalat"/>
          <w:b/>
          <w:sz w:val="20"/>
          <w:lang w:val="af-ZA"/>
        </w:rPr>
        <w:t xml:space="preserve">ՁԵՌՔԲԵՐՄԱՆ ՆՊԱՏԱԿՈՎ ՀԱՅՏԱՐԱՐՎԱԾ </w:t>
      </w:r>
      <w:r w:rsidR="008D31B8" w:rsidRPr="00236CFA">
        <w:rPr>
          <w:rFonts w:ascii="GHEA Grapalat" w:hAnsi="GHEA Grapalat"/>
          <w:b/>
          <w:sz w:val="20"/>
          <w:lang w:val="af-ZA"/>
        </w:rPr>
        <w:t>ԳՆԱՆՇՄԱՆ</w:t>
      </w:r>
      <w:r w:rsidR="008D31B8">
        <w:rPr>
          <w:rFonts w:ascii="GHEA Grapalat" w:hAnsi="GHEA Grapalat"/>
          <w:b/>
          <w:sz w:val="20"/>
          <w:lang w:val="af-ZA"/>
        </w:rPr>
        <w:t xml:space="preserve"> </w:t>
      </w:r>
      <w:r w:rsidR="008D31B8" w:rsidRPr="00236CFA">
        <w:rPr>
          <w:rFonts w:ascii="GHEA Grapalat" w:hAnsi="GHEA Grapalat"/>
          <w:b/>
          <w:sz w:val="20"/>
          <w:lang w:val="af-ZA"/>
        </w:rPr>
        <w:t>ՀԱՐՑՄԱՆ</w:t>
      </w:r>
      <w:r w:rsidR="008D31B8">
        <w:rPr>
          <w:rFonts w:ascii="GHEA Grapalat" w:hAnsi="GHEA Grapalat"/>
          <w:b/>
          <w:sz w:val="20"/>
          <w:lang w:val="af-ZA"/>
        </w:rPr>
        <w:t xml:space="preserve"> </w:t>
      </w:r>
      <w:r w:rsidR="008D31B8" w:rsidRPr="00752623">
        <w:rPr>
          <w:rFonts w:ascii="GHEA Grapalat" w:hAnsi="GHEA Grapalat"/>
          <w:b/>
          <w:sz w:val="20"/>
          <w:lang w:val="af-ZA"/>
        </w:rPr>
        <w:t>ՀՐԱՎԵՐԻ</w:t>
      </w:r>
    </w:p>
    <w:p w14:paraId="54FA217B" w14:textId="77777777" w:rsidR="00A53E94" w:rsidRPr="00A71D81" w:rsidRDefault="00A53E94" w:rsidP="00A53E94">
      <w:pPr>
        <w:ind w:firstLine="567"/>
        <w:jc w:val="center"/>
        <w:rPr>
          <w:rFonts w:ascii="GHEA Grapalat" w:hAnsi="GHEA Grapalat" w:cs="Sylfaen"/>
          <w:b/>
          <w:sz w:val="20"/>
          <w:szCs w:val="22"/>
          <w:lang w:val="af-ZA"/>
        </w:rPr>
      </w:pPr>
    </w:p>
    <w:p w14:paraId="1AE35D5A" w14:textId="77777777" w:rsidR="00A53E94" w:rsidRPr="00A71D81" w:rsidRDefault="00A53E94" w:rsidP="00A53E94">
      <w:pPr>
        <w:ind w:firstLine="567"/>
        <w:jc w:val="center"/>
        <w:rPr>
          <w:rFonts w:ascii="GHEA Grapalat" w:hAnsi="GHEA Grapalat" w:cs="Sylfaen"/>
          <w:b/>
          <w:sz w:val="20"/>
          <w:szCs w:val="22"/>
          <w:lang w:val="af-ZA"/>
        </w:rPr>
      </w:pPr>
    </w:p>
    <w:p w14:paraId="1F810E3A" w14:textId="77777777" w:rsidR="00A53E94" w:rsidRPr="00A71D81" w:rsidRDefault="00A53E94" w:rsidP="00A53E94">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350B9A51" w14:textId="77777777" w:rsidR="00A53E94" w:rsidRPr="00A71D81" w:rsidRDefault="00A53E94" w:rsidP="00A53E94">
      <w:pPr>
        <w:ind w:firstLine="567"/>
        <w:jc w:val="both"/>
        <w:rPr>
          <w:rFonts w:ascii="GHEA Grapalat" w:hAnsi="GHEA Grapalat"/>
          <w:sz w:val="20"/>
          <w:lang w:val="af-ZA"/>
        </w:rPr>
      </w:pPr>
    </w:p>
    <w:p w14:paraId="192BE7B3"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4464827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5EECD64E"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3EE66373" w14:textId="77777777" w:rsidR="00A53E94" w:rsidRPr="00A71D81" w:rsidRDefault="00A53E94" w:rsidP="00A53E94">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78208F2" w14:textId="707CE9C2"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5.</w:t>
      </w:r>
      <w:r w:rsidR="005A41B7">
        <w:rPr>
          <w:rFonts w:ascii="GHEA Grapalat" w:hAnsi="GHEA Grapalat"/>
          <w:sz w:val="20"/>
          <w:lang w:val="hy-AM"/>
        </w:rPr>
        <w:t xml:space="preserve">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429E0168"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14:paraId="42A8D649" w14:textId="77777777" w:rsidR="00A53E94" w:rsidRPr="00A71D81" w:rsidRDefault="00A53E94" w:rsidP="00A53E94">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623190C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228AF49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47D6DCD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18E3DC1C" w14:textId="353083AA"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12.</w:t>
      </w:r>
      <w:r w:rsidR="00390A0B">
        <w:rPr>
          <w:rFonts w:ascii="GHEA Grapalat" w:hAnsi="GHEA Grapalat"/>
          <w:sz w:val="20"/>
          <w:lang w:val="hy-AM"/>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787FDF22" w14:textId="77777777" w:rsidR="00A53E94" w:rsidRPr="00A71D81" w:rsidRDefault="00A53E94" w:rsidP="00A53E94">
      <w:pPr>
        <w:ind w:firstLine="567"/>
        <w:jc w:val="both"/>
        <w:rPr>
          <w:rFonts w:ascii="GHEA Grapalat" w:hAnsi="GHEA Grapalat"/>
          <w:sz w:val="20"/>
          <w:lang w:val="af-ZA"/>
        </w:rPr>
      </w:pPr>
    </w:p>
    <w:p w14:paraId="5CA007B2" w14:textId="77777777" w:rsidR="00A53E94" w:rsidRPr="00A71D81" w:rsidRDefault="00A53E94" w:rsidP="00A53E94">
      <w:pPr>
        <w:ind w:firstLine="567"/>
        <w:jc w:val="both"/>
        <w:rPr>
          <w:rFonts w:ascii="GHEA Grapalat" w:hAnsi="GHEA Grapalat"/>
          <w:sz w:val="20"/>
          <w:lang w:val="af-ZA"/>
        </w:rPr>
      </w:pPr>
    </w:p>
    <w:p w14:paraId="02542AAF" w14:textId="77777777" w:rsidR="00A53E94" w:rsidRPr="00A71D81" w:rsidRDefault="00A53E94" w:rsidP="00A53E94">
      <w:pPr>
        <w:ind w:firstLine="567"/>
        <w:jc w:val="center"/>
        <w:rPr>
          <w:rFonts w:ascii="GHEA Grapalat" w:hAnsi="GHEA Grapalat"/>
          <w:b/>
          <w:sz w:val="20"/>
          <w:lang w:val="af-ZA"/>
        </w:rPr>
      </w:pPr>
      <w:r w:rsidRPr="00A71D81">
        <w:rPr>
          <w:rFonts w:ascii="GHEA Grapalat" w:hAnsi="GHEA Grapalat" w:cs="Sylfaen"/>
          <w:b/>
          <w:sz w:val="20"/>
        </w:rPr>
        <w:t>ՄԱՍ</w:t>
      </w:r>
      <w:r w:rsidRPr="00BC5080">
        <w:rPr>
          <w:rFonts w:ascii="GHEA Grapalat" w:hAnsi="GHEA Grapalat" w:cs="Sylfaen"/>
          <w:b/>
          <w:sz w:val="20"/>
          <w:lang w:val="af-ZA"/>
        </w:rPr>
        <w:t xml:space="preserve"> II.  </w:t>
      </w:r>
      <w:r w:rsidRPr="003F4525">
        <w:rPr>
          <w:rFonts w:ascii="GHEA Grapalat" w:hAnsi="GHEA Grapalat" w:cs="Sylfaen"/>
          <w:b/>
          <w:sz w:val="20"/>
        </w:rPr>
        <w:t>ԳՆԱՆՇՄԱՆ</w:t>
      </w:r>
      <w:r w:rsidRPr="00BC5080">
        <w:rPr>
          <w:rFonts w:ascii="GHEA Grapalat" w:hAnsi="GHEA Grapalat" w:cs="Sylfaen"/>
          <w:b/>
          <w:sz w:val="20"/>
          <w:lang w:val="af-ZA"/>
        </w:rPr>
        <w:t xml:space="preserve"> </w:t>
      </w:r>
      <w:r w:rsidRPr="003F4525">
        <w:rPr>
          <w:rFonts w:ascii="GHEA Grapalat" w:hAnsi="GHEA Grapalat" w:cs="Sylfaen"/>
          <w:b/>
          <w:sz w:val="20"/>
        </w:rPr>
        <w:t>ՀԱՐՑՄԱՆ</w:t>
      </w:r>
      <w:r>
        <w:rPr>
          <w:rFonts w:ascii="GHEA Grapalat" w:hAnsi="GHEA Grapalat"/>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14:paraId="71F62814" w14:textId="77777777" w:rsidR="00A53E94" w:rsidRPr="00A71D81" w:rsidRDefault="00A53E94" w:rsidP="00A53E94">
      <w:pPr>
        <w:ind w:firstLine="567"/>
        <w:jc w:val="both"/>
        <w:rPr>
          <w:rFonts w:ascii="GHEA Grapalat" w:hAnsi="GHEA Grapalat"/>
          <w:sz w:val="20"/>
          <w:lang w:val="af-ZA"/>
        </w:rPr>
      </w:pPr>
    </w:p>
    <w:p w14:paraId="0B6C836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5CFAB64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192EA44C" w14:textId="77777777" w:rsidR="00A53E94" w:rsidRPr="00A71D81" w:rsidRDefault="00A53E94" w:rsidP="00A53E94">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2D61B26E" w14:textId="77777777" w:rsidR="00A53E94" w:rsidRPr="00A71D81" w:rsidRDefault="00A53E94" w:rsidP="00A53E94">
      <w:pPr>
        <w:ind w:firstLine="1134"/>
        <w:jc w:val="both"/>
        <w:rPr>
          <w:rFonts w:ascii="GHEA Grapalat" w:hAnsi="GHEA Grapalat" w:cs="Times Armenian"/>
          <w:sz w:val="20"/>
          <w:lang w:val="af-ZA"/>
        </w:rPr>
      </w:pPr>
    </w:p>
    <w:p w14:paraId="1806EFFE" w14:textId="77777777" w:rsidR="00A53E94" w:rsidRPr="00A71D81" w:rsidRDefault="00A53E94" w:rsidP="00A53E94">
      <w:pPr>
        <w:ind w:firstLine="1134"/>
        <w:jc w:val="both"/>
        <w:rPr>
          <w:rFonts w:ascii="GHEA Grapalat" w:hAnsi="GHEA Grapalat" w:cs="Times Armenian"/>
          <w:sz w:val="20"/>
          <w:lang w:val="af-ZA"/>
        </w:rPr>
      </w:pPr>
    </w:p>
    <w:p w14:paraId="5D31A86E" w14:textId="77777777" w:rsidR="00A53E94" w:rsidRPr="00A71D81" w:rsidRDefault="00A53E94" w:rsidP="00A53E94">
      <w:pPr>
        <w:ind w:firstLine="1134"/>
        <w:jc w:val="both"/>
        <w:rPr>
          <w:rFonts w:ascii="GHEA Grapalat" w:hAnsi="GHEA Grapalat" w:cs="Times Armenian"/>
          <w:sz w:val="20"/>
          <w:lang w:val="af-ZA"/>
        </w:rPr>
      </w:pPr>
    </w:p>
    <w:p w14:paraId="551776E6" w14:textId="77777777" w:rsidR="00A53E94" w:rsidRPr="00A71D81" w:rsidRDefault="00A53E94" w:rsidP="00A53E94">
      <w:pPr>
        <w:ind w:firstLine="1134"/>
        <w:jc w:val="both"/>
        <w:rPr>
          <w:rFonts w:ascii="GHEA Grapalat" w:hAnsi="GHEA Grapalat" w:cs="Times Armenian"/>
          <w:sz w:val="20"/>
          <w:lang w:val="af-ZA"/>
        </w:rPr>
      </w:pPr>
    </w:p>
    <w:p w14:paraId="003947D3" w14:textId="77777777" w:rsidR="00A53E94" w:rsidRPr="00A71D81" w:rsidRDefault="00A53E94" w:rsidP="00A53E94">
      <w:pPr>
        <w:ind w:firstLine="1134"/>
        <w:jc w:val="both"/>
        <w:rPr>
          <w:rFonts w:ascii="GHEA Grapalat" w:hAnsi="GHEA Grapalat" w:cs="Times Armenian"/>
          <w:sz w:val="20"/>
          <w:lang w:val="af-ZA"/>
        </w:rPr>
      </w:pPr>
    </w:p>
    <w:p w14:paraId="30851D34" w14:textId="77777777" w:rsidR="00A53E94" w:rsidRPr="00A71D81" w:rsidRDefault="00A53E94" w:rsidP="00A53E94">
      <w:pPr>
        <w:ind w:firstLine="1134"/>
        <w:jc w:val="both"/>
        <w:rPr>
          <w:rFonts w:ascii="GHEA Grapalat" w:hAnsi="GHEA Grapalat" w:cs="Times Armenian"/>
          <w:sz w:val="20"/>
          <w:lang w:val="af-ZA"/>
        </w:rPr>
      </w:pPr>
    </w:p>
    <w:p w14:paraId="7DBE2C87" w14:textId="77777777" w:rsidR="00A53E94" w:rsidRPr="00A71D81" w:rsidRDefault="00A53E94" w:rsidP="00A53E94">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03BF4111" w14:textId="2D217A29" w:rsidR="00A53E94" w:rsidRPr="00A71D81" w:rsidRDefault="00A53E94" w:rsidP="00A53E94">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BC5080">
        <w:rPr>
          <w:rFonts w:ascii="GHEA Grapalat" w:hAnsi="GHEA Grapalat" w:cs="Sylfaen"/>
          <w:sz w:val="20"/>
          <w:lang w:val="af-ZA"/>
        </w:rPr>
        <w:t xml:space="preserve"> </w:t>
      </w:r>
      <w:r w:rsidRPr="00697924">
        <w:rPr>
          <w:rFonts w:ascii="GHEA Grapalat" w:hAnsi="GHEA Grapalat" w:cs="Sylfaen"/>
          <w:sz w:val="20"/>
        </w:rPr>
        <w:t>ԵՔԼ</w:t>
      </w:r>
      <w:r w:rsidRPr="00BC5080">
        <w:rPr>
          <w:rFonts w:ascii="GHEA Grapalat" w:hAnsi="GHEA Grapalat" w:cs="Sylfaen"/>
          <w:sz w:val="20"/>
          <w:lang w:val="af-ZA"/>
        </w:rPr>
        <w:t>-</w:t>
      </w:r>
      <w:r w:rsidRPr="00697924">
        <w:rPr>
          <w:rFonts w:ascii="GHEA Grapalat" w:hAnsi="GHEA Grapalat" w:cs="Sylfaen"/>
          <w:sz w:val="20"/>
        </w:rPr>
        <w:t>ԳՀԱՊՁԲ</w:t>
      </w:r>
      <w:r w:rsidRPr="00BC5080">
        <w:rPr>
          <w:rFonts w:ascii="GHEA Grapalat" w:hAnsi="GHEA Grapalat" w:cs="Sylfaen"/>
          <w:sz w:val="20"/>
          <w:lang w:val="af-ZA"/>
        </w:rPr>
        <w:t>-</w:t>
      </w:r>
      <w:r w:rsidR="00C1689B">
        <w:rPr>
          <w:rFonts w:ascii="GHEA Grapalat" w:hAnsi="GHEA Grapalat" w:cs="Sylfaen"/>
          <w:sz w:val="20"/>
          <w:lang w:val="af-ZA"/>
        </w:rPr>
        <w:t>2</w:t>
      </w:r>
      <w:r w:rsidR="00377E69">
        <w:rPr>
          <w:rFonts w:ascii="GHEA Grapalat" w:hAnsi="GHEA Grapalat" w:cs="Sylfaen"/>
          <w:sz w:val="20"/>
          <w:lang w:val="af-ZA"/>
        </w:rPr>
        <w:t>6/1</w:t>
      </w:r>
      <w:r w:rsidRPr="00BC5080">
        <w:rPr>
          <w:rFonts w:ascii="GHEA Grapalat" w:hAnsi="GHEA Grapalat" w:cs="Sylfaen"/>
          <w:sz w:val="20"/>
          <w:lang w:val="af-ZA"/>
        </w:rPr>
        <w:t xml:space="preserve"> </w:t>
      </w:r>
      <w:r w:rsidRPr="00A71D81">
        <w:rPr>
          <w:rFonts w:ascii="GHEA Grapalat" w:hAnsi="GHEA Grapalat" w:cs="Sylfaen"/>
          <w:sz w:val="20"/>
        </w:rPr>
        <w:t>ծածկա</w:t>
      </w:r>
      <w:r w:rsidRPr="00697924">
        <w:rPr>
          <w:rFonts w:ascii="GHEA Grapalat" w:hAnsi="GHEA Grapalat" w:cs="Sylfae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43A9">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5B2FCCC4" w14:textId="77777777" w:rsidR="00A53E94" w:rsidRPr="00A71D81" w:rsidRDefault="00A53E94" w:rsidP="00A53E94">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05675E">
        <w:rPr>
          <w:rFonts w:ascii="GHEA Grapalat" w:hAnsi="GHEA Grapalat"/>
          <w:sz w:val="20"/>
          <w:lang w:val="af-ZA"/>
        </w:rPr>
        <w:t>Երքաղլույս</w:t>
      </w:r>
      <w:r w:rsidRPr="00A71D81">
        <w:rPr>
          <w:rFonts w:ascii="GHEA Grapalat" w:hAnsi="GHEA Grapalat"/>
          <w:sz w:val="20"/>
          <w:lang w:val="af-ZA"/>
        </w:rPr>
        <w:t>»</w:t>
      </w:r>
      <w:r>
        <w:rPr>
          <w:rFonts w:ascii="GHEA Grapalat" w:hAnsi="GHEA Grapalat"/>
          <w:sz w:val="20"/>
          <w:lang w:val="af-ZA"/>
        </w:rPr>
        <w:t xml:space="preserve"> </w:t>
      </w:r>
      <w:r w:rsidRPr="0005675E">
        <w:rPr>
          <w:rFonts w:ascii="GHEA Grapalat" w:hAnsi="GHEA Grapalat"/>
          <w:sz w:val="20"/>
          <w:lang w:val="af-ZA"/>
        </w:rPr>
        <w:t>ՓԲԸ</w:t>
      </w:r>
      <w:r w:rsidRPr="00795C6A">
        <w:rPr>
          <w:rFonts w:ascii="GHEA Grapalat" w:hAnsi="GHEA Grapalat"/>
          <w:sz w:val="20"/>
          <w:lang w:val="af-ZA"/>
        </w:rPr>
        <w:t>-</w:t>
      </w:r>
      <w:r w:rsidRPr="00795C6A">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53CF5FC2" w14:textId="77777777" w:rsidR="00A53E94" w:rsidRPr="00A71D81" w:rsidRDefault="00A53E94" w:rsidP="00A53E94">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w:t>
      </w:r>
      <w:r>
        <w:rPr>
          <w:rFonts w:ascii="GHEA Grapalat" w:hAnsi="GHEA Grapalat" w:cs="Sylfaen"/>
          <w:sz w:val="20"/>
          <w:lang w:val="hy-AM"/>
        </w:rPr>
        <w:t>ն</w:t>
      </w:r>
      <w:r w:rsidRPr="00A71D81">
        <w:rPr>
          <w:rFonts w:ascii="GHEA Grapalat" w:hAnsi="GHEA Grapalat" w:cs="Sylfaen"/>
          <w:sz w:val="20"/>
        </w:rPr>
        <w:t>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5599662C" w14:textId="77777777" w:rsidR="00A53E94" w:rsidRPr="00A71D81" w:rsidRDefault="00A53E94" w:rsidP="00A53E94">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675C49CF" w14:textId="680B7386" w:rsidR="00A53E94" w:rsidRPr="00542E60" w:rsidRDefault="00A53E94" w:rsidP="00E9097E">
      <w:pPr>
        <w:pStyle w:val="BodyTextIndent2"/>
        <w:spacing w:line="240" w:lineRule="auto"/>
        <w:rPr>
          <w:rFonts w:ascii="GHEA Grapalat" w:hAnsi="GHEA Grapalat" w:cs="Sylfaen"/>
          <w:szCs w:val="22"/>
        </w:rPr>
      </w:pPr>
      <w:r w:rsidRPr="0031727D">
        <w:rPr>
          <w:rFonts w:ascii="GHEA Grapalat" w:hAnsi="GHEA Grapalat" w:cs="Sylfaen"/>
          <w:szCs w:val="24"/>
          <w:lang w:val="en-US"/>
        </w:rPr>
        <w:t>Գնահատող</w:t>
      </w:r>
      <w:r w:rsidRPr="002F58FE">
        <w:rPr>
          <w:rFonts w:ascii="GHEA Grapalat" w:hAnsi="GHEA Grapalat" w:cs="Sylfaen"/>
          <w:szCs w:val="24"/>
        </w:rPr>
        <w:t xml:space="preserve"> </w:t>
      </w:r>
      <w:r w:rsidRPr="0031727D">
        <w:rPr>
          <w:rFonts w:ascii="GHEA Grapalat" w:hAnsi="GHEA Grapalat" w:cs="Sylfaen"/>
          <w:szCs w:val="24"/>
          <w:lang w:val="en-US"/>
        </w:rPr>
        <w:t>հանձնաժողովի</w:t>
      </w:r>
      <w:r w:rsidRPr="002F58FE">
        <w:rPr>
          <w:rFonts w:ascii="GHEA Grapalat" w:hAnsi="GHEA Grapalat" w:cs="Sylfaen"/>
          <w:szCs w:val="24"/>
        </w:rPr>
        <w:t xml:space="preserve"> </w:t>
      </w:r>
      <w:r w:rsidRPr="0031727D">
        <w:rPr>
          <w:rFonts w:ascii="GHEA Grapalat" w:hAnsi="GHEA Grapalat" w:cs="Sylfaen"/>
          <w:szCs w:val="24"/>
          <w:lang w:val="en-US"/>
        </w:rPr>
        <w:t>քարտուղարի</w:t>
      </w:r>
      <w:r w:rsidRPr="002F58FE">
        <w:rPr>
          <w:rFonts w:ascii="GHEA Grapalat" w:hAnsi="GHEA Grapalat" w:cs="Sylfaen"/>
          <w:szCs w:val="24"/>
        </w:rPr>
        <w:t xml:space="preserve"> </w:t>
      </w:r>
      <w:r w:rsidRPr="0031727D">
        <w:rPr>
          <w:rFonts w:ascii="GHEA Grapalat" w:hAnsi="GHEA Grapalat" w:cs="Sylfaen"/>
          <w:szCs w:val="24"/>
          <w:lang w:val="en-US"/>
        </w:rPr>
        <w:t>էլեկտրոնային</w:t>
      </w:r>
      <w:r w:rsidRPr="002F58FE">
        <w:rPr>
          <w:rFonts w:ascii="GHEA Grapalat" w:hAnsi="GHEA Grapalat" w:cs="Sylfaen"/>
          <w:szCs w:val="24"/>
        </w:rPr>
        <w:t xml:space="preserve"> </w:t>
      </w:r>
      <w:r w:rsidRPr="0031727D">
        <w:rPr>
          <w:rFonts w:ascii="GHEA Grapalat" w:hAnsi="GHEA Grapalat" w:cs="Sylfaen"/>
          <w:szCs w:val="24"/>
          <w:lang w:val="en-US"/>
        </w:rPr>
        <w:t>փոստի</w:t>
      </w:r>
      <w:r w:rsidRPr="002F58FE">
        <w:rPr>
          <w:rFonts w:ascii="GHEA Grapalat" w:hAnsi="GHEA Grapalat" w:cs="Sylfaen"/>
          <w:szCs w:val="24"/>
        </w:rPr>
        <w:t xml:space="preserve"> </w:t>
      </w:r>
      <w:r w:rsidRPr="0031727D">
        <w:rPr>
          <w:rFonts w:ascii="GHEA Grapalat" w:hAnsi="GHEA Grapalat" w:cs="Sylfaen"/>
          <w:szCs w:val="24"/>
          <w:lang w:val="en-US"/>
        </w:rPr>
        <w:t>հասցեն</w:t>
      </w:r>
      <w:r w:rsidRPr="002F58FE">
        <w:rPr>
          <w:rFonts w:ascii="GHEA Grapalat" w:hAnsi="GHEA Grapalat" w:cs="Sylfaen"/>
          <w:szCs w:val="24"/>
        </w:rPr>
        <w:t xml:space="preserve"> </w:t>
      </w:r>
      <w:r w:rsidRPr="0031727D">
        <w:rPr>
          <w:rFonts w:ascii="GHEA Grapalat" w:hAnsi="GHEA Grapalat" w:cs="Sylfaen"/>
          <w:szCs w:val="24"/>
          <w:lang w:val="en-US"/>
        </w:rPr>
        <w:t>է</w:t>
      </w:r>
      <w:r w:rsidRPr="002F58FE">
        <w:rPr>
          <w:rFonts w:ascii="GHEA Grapalat" w:hAnsi="GHEA Grapalat" w:cs="Sylfaen"/>
          <w:szCs w:val="24"/>
        </w:rPr>
        <w:t>`</w:t>
      </w:r>
      <w:r>
        <w:rPr>
          <w:rFonts w:ascii="GHEA Grapalat" w:hAnsi="GHEA Grapalat" w:cs="Sylfaen"/>
          <w:szCs w:val="24"/>
        </w:rPr>
        <w:t xml:space="preserve">   </w:t>
      </w:r>
      <w:r w:rsidR="00E9097E">
        <w:rPr>
          <w:rFonts w:asciiTheme="minorHAnsi" w:hAnsiTheme="minorHAnsi"/>
          <w:lang w:val="hy-AM"/>
        </w:rPr>
        <w:t xml:space="preserve"> </w:t>
      </w:r>
      <w:hyperlink r:id="rId9" w:history="1">
        <w:r w:rsidR="00E9097E" w:rsidRPr="009A4E55">
          <w:rPr>
            <w:rStyle w:val="Hyperlink"/>
            <w:rFonts w:ascii="GHEA Grapalat" w:hAnsi="GHEA Grapalat"/>
            <w:lang w:val="hy-AM"/>
          </w:rPr>
          <w:t>narine</w:t>
        </w:r>
        <w:r w:rsidR="00E9097E" w:rsidRPr="009A4E55">
          <w:rPr>
            <w:rStyle w:val="Hyperlink"/>
            <w:rFonts w:ascii="GHEA Grapalat" w:hAnsi="GHEA Grapalat"/>
          </w:rPr>
          <w:t>.abrahamyan@yerevan.am</w:t>
        </w:r>
      </w:hyperlink>
    </w:p>
    <w:p w14:paraId="5A887785" w14:textId="77777777" w:rsidR="00A53E94" w:rsidRPr="00542E60" w:rsidRDefault="00A53E94" w:rsidP="00A53E94">
      <w:pPr>
        <w:jc w:val="center"/>
        <w:rPr>
          <w:rFonts w:ascii="GHEA Grapalat" w:hAnsi="GHEA Grapalat" w:cs="Sylfaen"/>
          <w:szCs w:val="22"/>
          <w:lang w:val="af-ZA"/>
        </w:rPr>
      </w:pPr>
    </w:p>
    <w:p w14:paraId="405E03AE" w14:textId="77777777" w:rsidR="00A53E94" w:rsidRPr="00542E60" w:rsidRDefault="00A53E94" w:rsidP="00A53E94">
      <w:pPr>
        <w:jc w:val="center"/>
        <w:rPr>
          <w:rFonts w:ascii="GHEA Grapalat" w:hAnsi="GHEA Grapalat" w:cs="Sylfaen"/>
          <w:szCs w:val="22"/>
          <w:lang w:val="af-ZA"/>
        </w:rPr>
      </w:pPr>
    </w:p>
    <w:p w14:paraId="71C0064C" w14:textId="77777777" w:rsidR="00A53E94" w:rsidRPr="00542E60" w:rsidRDefault="00A53E94" w:rsidP="00A53E94">
      <w:pPr>
        <w:jc w:val="center"/>
        <w:rPr>
          <w:rFonts w:ascii="GHEA Grapalat" w:hAnsi="GHEA Grapalat" w:cs="Sylfaen"/>
          <w:szCs w:val="22"/>
          <w:lang w:val="af-ZA"/>
        </w:rPr>
      </w:pPr>
    </w:p>
    <w:p w14:paraId="6EBE7483" w14:textId="77777777" w:rsidR="00A53E94" w:rsidRPr="00542E60" w:rsidRDefault="00A53E94" w:rsidP="00A53E94">
      <w:pPr>
        <w:jc w:val="center"/>
        <w:rPr>
          <w:rFonts w:ascii="GHEA Grapalat" w:hAnsi="GHEA Grapalat" w:cs="Sylfaen"/>
          <w:szCs w:val="22"/>
          <w:lang w:val="af-ZA"/>
        </w:rPr>
      </w:pPr>
    </w:p>
    <w:p w14:paraId="1B88BCCE" w14:textId="77777777" w:rsidR="00A53E94" w:rsidRPr="00542E60" w:rsidRDefault="00A53E94" w:rsidP="00A53E94">
      <w:pPr>
        <w:jc w:val="center"/>
        <w:rPr>
          <w:rFonts w:ascii="GHEA Grapalat" w:hAnsi="GHEA Grapalat" w:cs="Sylfaen"/>
          <w:szCs w:val="22"/>
          <w:lang w:val="af-ZA"/>
        </w:rPr>
      </w:pPr>
    </w:p>
    <w:p w14:paraId="67BFDE03" w14:textId="77777777" w:rsidR="00A53E94" w:rsidRPr="00542E60" w:rsidRDefault="00A53E94" w:rsidP="00A53E94">
      <w:pPr>
        <w:jc w:val="center"/>
        <w:rPr>
          <w:rFonts w:ascii="GHEA Grapalat" w:hAnsi="GHEA Grapalat" w:cs="Sylfaen"/>
          <w:szCs w:val="22"/>
          <w:lang w:val="af-ZA"/>
        </w:rPr>
      </w:pPr>
    </w:p>
    <w:p w14:paraId="46B4F540" w14:textId="77777777" w:rsidR="00A53E94" w:rsidRPr="00542E60" w:rsidRDefault="00A53E94" w:rsidP="00A53E94">
      <w:pPr>
        <w:jc w:val="center"/>
        <w:rPr>
          <w:rFonts w:ascii="GHEA Grapalat" w:hAnsi="GHEA Grapalat" w:cs="Sylfaen"/>
          <w:szCs w:val="22"/>
          <w:lang w:val="af-ZA"/>
        </w:rPr>
      </w:pPr>
    </w:p>
    <w:p w14:paraId="27318220" w14:textId="77777777" w:rsidR="00A53E94" w:rsidRPr="00542E60" w:rsidRDefault="00A53E94" w:rsidP="00A53E94">
      <w:pPr>
        <w:jc w:val="center"/>
        <w:rPr>
          <w:rFonts w:ascii="GHEA Grapalat" w:hAnsi="GHEA Grapalat" w:cs="Sylfaen"/>
          <w:szCs w:val="22"/>
          <w:lang w:val="af-ZA"/>
        </w:rPr>
      </w:pPr>
    </w:p>
    <w:p w14:paraId="3159D25A" w14:textId="77777777" w:rsidR="00A53E94" w:rsidRPr="00542E60" w:rsidRDefault="00A53E94" w:rsidP="00A53E94">
      <w:pPr>
        <w:jc w:val="center"/>
        <w:rPr>
          <w:rFonts w:ascii="GHEA Grapalat" w:hAnsi="GHEA Grapalat" w:cs="Sylfaen"/>
          <w:szCs w:val="22"/>
          <w:lang w:val="af-ZA"/>
        </w:rPr>
      </w:pPr>
    </w:p>
    <w:p w14:paraId="5DE7A088" w14:textId="77777777" w:rsidR="00A53E94" w:rsidRPr="00542E60" w:rsidRDefault="00A53E94" w:rsidP="00A53E94">
      <w:pPr>
        <w:jc w:val="center"/>
        <w:rPr>
          <w:rFonts w:ascii="GHEA Grapalat" w:hAnsi="GHEA Grapalat" w:cs="Sylfaen"/>
          <w:szCs w:val="22"/>
          <w:lang w:val="af-ZA"/>
        </w:rPr>
      </w:pPr>
    </w:p>
    <w:p w14:paraId="1A067972" w14:textId="77777777" w:rsidR="00A53E94" w:rsidRPr="00542E60" w:rsidRDefault="00A53E94" w:rsidP="00A53E94">
      <w:pPr>
        <w:jc w:val="center"/>
        <w:rPr>
          <w:rFonts w:ascii="GHEA Grapalat" w:hAnsi="GHEA Grapalat" w:cs="Sylfaen"/>
          <w:szCs w:val="22"/>
          <w:lang w:val="af-ZA"/>
        </w:rPr>
      </w:pPr>
    </w:p>
    <w:p w14:paraId="056DBD72" w14:textId="77777777" w:rsidR="00A53E94" w:rsidRPr="00542E60" w:rsidRDefault="00A53E94" w:rsidP="00A53E94">
      <w:pPr>
        <w:jc w:val="center"/>
        <w:rPr>
          <w:rFonts w:ascii="GHEA Grapalat" w:hAnsi="GHEA Grapalat" w:cs="Sylfaen"/>
          <w:szCs w:val="22"/>
          <w:lang w:val="af-ZA"/>
        </w:rPr>
      </w:pPr>
    </w:p>
    <w:p w14:paraId="5E096646" w14:textId="77777777" w:rsidR="00A53E94" w:rsidRPr="00542E60" w:rsidRDefault="00A53E94" w:rsidP="00A53E94">
      <w:pPr>
        <w:jc w:val="center"/>
        <w:rPr>
          <w:rFonts w:ascii="GHEA Grapalat" w:hAnsi="GHEA Grapalat" w:cs="Sylfaen"/>
          <w:szCs w:val="22"/>
          <w:lang w:val="af-ZA"/>
        </w:rPr>
      </w:pPr>
    </w:p>
    <w:p w14:paraId="29A57D8C" w14:textId="77777777" w:rsidR="00A53E94" w:rsidRPr="00542E60" w:rsidRDefault="00A53E94" w:rsidP="00A53E94">
      <w:pPr>
        <w:jc w:val="center"/>
        <w:rPr>
          <w:rFonts w:ascii="GHEA Grapalat" w:hAnsi="GHEA Grapalat" w:cs="Sylfaen"/>
          <w:szCs w:val="22"/>
          <w:lang w:val="af-ZA"/>
        </w:rPr>
      </w:pPr>
    </w:p>
    <w:p w14:paraId="4CCE2FD6" w14:textId="77777777" w:rsidR="00A53E94" w:rsidRPr="00542E60" w:rsidRDefault="00A53E94" w:rsidP="00A53E94">
      <w:pPr>
        <w:jc w:val="center"/>
        <w:rPr>
          <w:rFonts w:ascii="GHEA Grapalat" w:hAnsi="GHEA Grapalat" w:cs="Sylfaen"/>
          <w:szCs w:val="22"/>
          <w:lang w:val="af-ZA"/>
        </w:rPr>
      </w:pPr>
    </w:p>
    <w:p w14:paraId="1D0E05A0" w14:textId="77777777" w:rsidR="00A53E94" w:rsidRPr="00542E60" w:rsidRDefault="00A53E94" w:rsidP="00A53E94">
      <w:pPr>
        <w:jc w:val="center"/>
        <w:rPr>
          <w:rFonts w:ascii="GHEA Grapalat" w:hAnsi="GHEA Grapalat" w:cs="Sylfaen"/>
          <w:szCs w:val="22"/>
          <w:lang w:val="af-ZA"/>
        </w:rPr>
      </w:pPr>
    </w:p>
    <w:p w14:paraId="3DFA9FA5" w14:textId="77777777" w:rsidR="00A53E94" w:rsidRPr="00542E60" w:rsidRDefault="00A53E94" w:rsidP="00A53E94">
      <w:pPr>
        <w:jc w:val="center"/>
        <w:rPr>
          <w:rFonts w:ascii="GHEA Grapalat" w:hAnsi="GHEA Grapalat" w:cs="Sylfaen"/>
          <w:szCs w:val="22"/>
          <w:lang w:val="af-ZA"/>
        </w:rPr>
      </w:pPr>
    </w:p>
    <w:p w14:paraId="52CB5295" w14:textId="77777777" w:rsidR="00A53E94" w:rsidRPr="00542E60" w:rsidRDefault="00A53E94" w:rsidP="00A53E94">
      <w:pPr>
        <w:jc w:val="center"/>
        <w:rPr>
          <w:rFonts w:ascii="GHEA Grapalat" w:hAnsi="GHEA Grapalat" w:cs="Sylfaen"/>
          <w:szCs w:val="22"/>
          <w:lang w:val="af-ZA"/>
        </w:rPr>
      </w:pPr>
    </w:p>
    <w:p w14:paraId="5D2C0F92" w14:textId="77777777" w:rsidR="00A53E94" w:rsidRPr="00542E60" w:rsidRDefault="00A53E94" w:rsidP="00A53E94">
      <w:pPr>
        <w:jc w:val="center"/>
        <w:rPr>
          <w:rFonts w:ascii="GHEA Grapalat" w:hAnsi="GHEA Grapalat" w:cs="Sylfaen"/>
          <w:szCs w:val="22"/>
          <w:lang w:val="af-ZA"/>
        </w:rPr>
      </w:pPr>
    </w:p>
    <w:p w14:paraId="7E5E2E06" w14:textId="77777777" w:rsidR="00A53E94" w:rsidRPr="00542E60" w:rsidRDefault="00A53E94" w:rsidP="00A53E94">
      <w:pPr>
        <w:jc w:val="center"/>
        <w:rPr>
          <w:rFonts w:ascii="GHEA Grapalat" w:hAnsi="GHEA Grapalat" w:cs="Sylfaen"/>
          <w:szCs w:val="22"/>
          <w:lang w:val="af-ZA"/>
        </w:rPr>
      </w:pPr>
    </w:p>
    <w:p w14:paraId="7E18A226" w14:textId="77777777" w:rsidR="00A53E94" w:rsidRPr="00542E60" w:rsidRDefault="00A53E94" w:rsidP="00A53E94">
      <w:pPr>
        <w:jc w:val="center"/>
        <w:rPr>
          <w:rFonts w:ascii="GHEA Grapalat" w:hAnsi="GHEA Grapalat" w:cs="Sylfaen"/>
          <w:szCs w:val="22"/>
          <w:lang w:val="af-ZA"/>
        </w:rPr>
      </w:pPr>
    </w:p>
    <w:p w14:paraId="12118352" w14:textId="77777777" w:rsidR="00A53E94" w:rsidRPr="00542E60" w:rsidRDefault="00A53E94" w:rsidP="00A53E94">
      <w:pPr>
        <w:jc w:val="center"/>
        <w:rPr>
          <w:rFonts w:ascii="GHEA Grapalat" w:hAnsi="GHEA Grapalat" w:cs="Sylfaen"/>
          <w:szCs w:val="22"/>
          <w:lang w:val="af-ZA"/>
        </w:rPr>
      </w:pPr>
    </w:p>
    <w:p w14:paraId="44E7897A" w14:textId="77777777" w:rsidR="00A53E94" w:rsidRPr="00542E60" w:rsidRDefault="00A53E94" w:rsidP="00A53E94">
      <w:pPr>
        <w:jc w:val="center"/>
        <w:rPr>
          <w:rFonts w:ascii="GHEA Grapalat" w:hAnsi="GHEA Grapalat" w:cs="Sylfaen"/>
          <w:szCs w:val="22"/>
          <w:lang w:val="af-ZA"/>
        </w:rPr>
      </w:pPr>
    </w:p>
    <w:p w14:paraId="0191D901" w14:textId="77777777" w:rsidR="00A53E94" w:rsidRPr="00542E60" w:rsidRDefault="00A53E94" w:rsidP="00A53E94">
      <w:pPr>
        <w:jc w:val="center"/>
        <w:rPr>
          <w:rFonts w:ascii="GHEA Grapalat" w:hAnsi="GHEA Grapalat" w:cs="Sylfaen"/>
          <w:szCs w:val="22"/>
          <w:lang w:val="af-ZA"/>
        </w:rPr>
      </w:pPr>
    </w:p>
    <w:p w14:paraId="533E9A02" w14:textId="77777777" w:rsidR="00A53E94" w:rsidRPr="00542E60" w:rsidRDefault="00A53E94" w:rsidP="00A53E94">
      <w:pPr>
        <w:jc w:val="center"/>
        <w:rPr>
          <w:rFonts w:ascii="GHEA Grapalat" w:hAnsi="GHEA Grapalat" w:cs="Sylfaen"/>
          <w:szCs w:val="22"/>
          <w:lang w:val="af-ZA"/>
        </w:rPr>
      </w:pPr>
    </w:p>
    <w:p w14:paraId="23A723BC" w14:textId="77777777" w:rsidR="00A53E94" w:rsidRPr="00542E60" w:rsidRDefault="00A53E94" w:rsidP="00A53E94">
      <w:pPr>
        <w:jc w:val="center"/>
        <w:rPr>
          <w:rFonts w:ascii="GHEA Grapalat" w:hAnsi="GHEA Grapalat" w:cs="Sylfaen"/>
          <w:szCs w:val="22"/>
          <w:lang w:val="af-ZA"/>
        </w:rPr>
      </w:pPr>
    </w:p>
    <w:p w14:paraId="5E129C8A" w14:textId="77777777" w:rsidR="00A53E94" w:rsidRPr="00542E60" w:rsidRDefault="00A53E94" w:rsidP="00A53E94">
      <w:pPr>
        <w:jc w:val="center"/>
        <w:rPr>
          <w:rFonts w:ascii="GHEA Grapalat" w:hAnsi="GHEA Grapalat" w:cs="Sylfaen"/>
          <w:szCs w:val="22"/>
          <w:lang w:val="af-ZA"/>
        </w:rPr>
      </w:pPr>
    </w:p>
    <w:p w14:paraId="0B0C51A6" w14:textId="77777777" w:rsidR="00A53E94" w:rsidRPr="00542E60" w:rsidRDefault="00A53E94" w:rsidP="00A53E94">
      <w:pPr>
        <w:jc w:val="center"/>
        <w:rPr>
          <w:rFonts w:ascii="GHEA Grapalat" w:hAnsi="GHEA Grapalat" w:cs="Sylfaen"/>
          <w:szCs w:val="22"/>
          <w:lang w:val="af-ZA"/>
        </w:rPr>
      </w:pPr>
    </w:p>
    <w:p w14:paraId="72A4F5EA" w14:textId="77777777" w:rsidR="00A53E94" w:rsidRDefault="00A53E94" w:rsidP="00A53E94">
      <w:pPr>
        <w:jc w:val="center"/>
        <w:rPr>
          <w:rFonts w:ascii="GHEA Grapalat" w:hAnsi="GHEA Grapalat" w:cs="Sylfaen"/>
          <w:szCs w:val="22"/>
          <w:lang w:val="af-ZA"/>
        </w:rPr>
      </w:pPr>
    </w:p>
    <w:p w14:paraId="44D3ADD3" w14:textId="77777777" w:rsidR="007F47DE" w:rsidRDefault="007F47DE" w:rsidP="00A53E94">
      <w:pPr>
        <w:jc w:val="center"/>
        <w:rPr>
          <w:rFonts w:ascii="GHEA Grapalat" w:hAnsi="GHEA Grapalat" w:cs="Sylfaen"/>
          <w:szCs w:val="22"/>
          <w:lang w:val="af-ZA"/>
        </w:rPr>
      </w:pPr>
    </w:p>
    <w:p w14:paraId="07C058EA" w14:textId="77777777" w:rsidR="007F47DE" w:rsidRPr="00542E60" w:rsidRDefault="007F47DE" w:rsidP="00A53E94">
      <w:pPr>
        <w:jc w:val="center"/>
        <w:rPr>
          <w:rFonts w:ascii="GHEA Grapalat" w:hAnsi="GHEA Grapalat" w:cs="Sylfaen"/>
          <w:szCs w:val="22"/>
          <w:lang w:val="af-ZA"/>
        </w:rPr>
      </w:pPr>
    </w:p>
    <w:p w14:paraId="3D7AFD15" w14:textId="77777777" w:rsidR="00A53E94" w:rsidRPr="00542E60" w:rsidRDefault="00A53E94" w:rsidP="00A53E94">
      <w:pPr>
        <w:jc w:val="center"/>
        <w:rPr>
          <w:rFonts w:ascii="GHEA Grapalat" w:hAnsi="GHEA Grapalat" w:cs="Sylfaen"/>
          <w:szCs w:val="22"/>
          <w:lang w:val="af-ZA"/>
        </w:rPr>
      </w:pPr>
    </w:p>
    <w:p w14:paraId="324BD7D6" w14:textId="77777777" w:rsidR="00A53E94" w:rsidRPr="00542E60" w:rsidRDefault="00A53E94" w:rsidP="00A53E94">
      <w:pPr>
        <w:jc w:val="center"/>
        <w:rPr>
          <w:rFonts w:ascii="GHEA Grapalat" w:hAnsi="GHEA Grapalat" w:cs="Sylfaen"/>
          <w:szCs w:val="22"/>
          <w:lang w:val="af-ZA"/>
        </w:rPr>
      </w:pPr>
    </w:p>
    <w:p w14:paraId="22A3F1FA" w14:textId="77777777" w:rsidR="00A53E94" w:rsidRPr="00542E60" w:rsidRDefault="00A53E94" w:rsidP="00A53E94">
      <w:pPr>
        <w:jc w:val="center"/>
        <w:rPr>
          <w:rFonts w:ascii="GHEA Grapalat" w:hAnsi="GHEA Grapalat" w:cs="Sylfaen"/>
          <w:szCs w:val="22"/>
          <w:lang w:val="af-ZA"/>
        </w:rPr>
      </w:pPr>
    </w:p>
    <w:p w14:paraId="608EEBE3" w14:textId="77777777" w:rsidR="00F53652" w:rsidRPr="00A71D81" w:rsidRDefault="00F53652" w:rsidP="00F53652">
      <w:pPr>
        <w:jc w:val="center"/>
        <w:rPr>
          <w:rFonts w:ascii="GHEA Grapalat" w:hAnsi="GHEA Grapalat"/>
          <w:szCs w:val="22"/>
          <w:lang w:val="af-ZA"/>
        </w:rPr>
      </w:pPr>
      <w:r w:rsidRPr="00A71D81">
        <w:rPr>
          <w:rFonts w:ascii="GHEA Grapalat" w:hAnsi="GHEA Grapalat" w:cs="Sylfaen"/>
          <w:szCs w:val="22"/>
        </w:rPr>
        <w:lastRenderedPageBreak/>
        <w:t>ՄԱՍ</w:t>
      </w:r>
      <w:r>
        <w:rPr>
          <w:rFonts w:ascii="GHEA Grapalat" w:hAnsi="GHEA Grapalat" w:cs="Times Armenian"/>
          <w:szCs w:val="22"/>
          <w:lang w:val="af-ZA"/>
        </w:rPr>
        <w:t xml:space="preserve"> </w:t>
      </w:r>
      <w:r w:rsidRPr="00A71D81">
        <w:rPr>
          <w:rFonts w:ascii="GHEA Grapalat" w:hAnsi="GHEA Grapalat" w:cs="Times Armenian"/>
          <w:szCs w:val="22"/>
          <w:lang w:val="af-ZA"/>
        </w:rPr>
        <w:t>I</w:t>
      </w:r>
    </w:p>
    <w:p w14:paraId="65FC4997" w14:textId="77777777" w:rsidR="00F53652" w:rsidRPr="00A71D81" w:rsidRDefault="00F53652" w:rsidP="00F53652">
      <w:pPr>
        <w:pStyle w:val="Heading3"/>
        <w:spacing w:line="240" w:lineRule="auto"/>
        <w:ind w:firstLine="567"/>
        <w:rPr>
          <w:rFonts w:ascii="GHEA Grapalat" w:hAnsi="GHEA Grapalat"/>
          <w:sz w:val="24"/>
          <w:szCs w:val="22"/>
          <w:lang w:val="af-ZA"/>
        </w:rPr>
      </w:pPr>
    </w:p>
    <w:p w14:paraId="1AA015CD" w14:textId="77777777" w:rsidR="00F53652" w:rsidRPr="00A71D81" w:rsidRDefault="00F53652" w:rsidP="00F5365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A711B30" w14:textId="77777777" w:rsidR="00F53652" w:rsidRPr="00A71D81" w:rsidRDefault="00F53652" w:rsidP="00F53652">
      <w:pPr>
        <w:ind w:left="360"/>
        <w:jc w:val="center"/>
        <w:rPr>
          <w:rFonts w:ascii="GHEA Grapalat" w:hAnsi="GHEA Grapalat" w:cs="Sylfaen"/>
          <w:b/>
          <w:sz w:val="20"/>
        </w:rPr>
      </w:pPr>
    </w:p>
    <w:p w14:paraId="7F09D57A" w14:textId="6F00A290" w:rsidR="008D31B8" w:rsidRDefault="008D31B8" w:rsidP="00256FB5">
      <w:pPr>
        <w:pStyle w:val="Heading3"/>
        <w:spacing w:line="240" w:lineRule="auto"/>
        <w:ind w:firstLine="567"/>
        <w:jc w:val="both"/>
        <w:rPr>
          <w:rFonts w:ascii="GHEA Grapalat" w:hAnsi="GHEA Grapalat" w:cs="Times Armenian"/>
          <w:i w:val="0"/>
          <w:lang w:val="af-ZA"/>
        </w:rPr>
      </w:pPr>
      <w:r w:rsidRPr="00AE2768">
        <w:rPr>
          <w:rFonts w:ascii="GHEA Grapalat" w:hAnsi="GHEA Grapalat" w:cs="Sylfaen"/>
          <w:i w:val="0"/>
        </w:rPr>
        <w:t>1.1 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r w:rsidRPr="00AE2768">
        <w:rPr>
          <w:rFonts w:ascii="GHEA Grapalat" w:hAnsi="GHEA Grapalat" w:cs="Sylfaen"/>
          <w:i w:val="0"/>
        </w:rPr>
        <w:t>հանդիսանում</w:t>
      </w:r>
      <w:r w:rsidRPr="00AE2768">
        <w:rPr>
          <w:rFonts w:ascii="GHEA Grapalat" w:hAnsi="GHEA Grapalat" w:cs="Sylfaen"/>
          <w:i w:val="0"/>
          <w:lang w:val="af-ZA"/>
        </w:rPr>
        <w:t xml:space="preserve"> </w:t>
      </w:r>
      <w:r w:rsidR="00793238">
        <w:rPr>
          <w:rFonts w:ascii="GHEA Grapalat" w:hAnsi="GHEA Grapalat" w:cs="Sylfaen"/>
          <w:i w:val="0"/>
          <w:lang w:val="hy-AM"/>
        </w:rPr>
        <w:t>«Ե</w:t>
      </w:r>
      <w:r w:rsidRPr="00B92997">
        <w:rPr>
          <w:rFonts w:ascii="GHEA Grapalat" w:hAnsi="GHEA Grapalat" w:cs="Sylfaen"/>
          <w:i w:val="0"/>
        </w:rPr>
        <w:t>րքաղլույս</w:t>
      </w:r>
      <w:r w:rsidR="00793238">
        <w:rPr>
          <w:rFonts w:ascii="GHEA Grapalat" w:hAnsi="GHEA Grapalat" w:cs="Sylfaen"/>
          <w:i w:val="0"/>
          <w:lang w:val="hy-AM"/>
        </w:rPr>
        <w:t>»</w:t>
      </w:r>
      <w:r w:rsidRPr="00B92997">
        <w:rPr>
          <w:rFonts w:ascii="GHEA Grapalat" w:hAnsi="GHEA Grapalat" w:cs="Sylfaen"/>
          <w:i w:val="0"/>
        </w:rPr>
        <w:t xml:space="preserve"> ՓԲԸ </w:t>
      </w:r>
      <w:r w:rsidRPr="00AE2768">
        <w:rPr>
          <w:rFonts w:ascii="GHEA Grapalat" w:hAnsi="GHEA Grapalat" w:cs="Sylfaen"/>
          <w:i w:val="0"/>
        </w:rPr>
        <w:t>կարիքների</w:t>
      </w:r>
      <w:r w:rsidRPr="00B92997">
        <w:rPr>
          <w:rFonts w:ascii="GHEA Grapalat" w:hAnsi="GHEA Grapalat" w:cs="Sylfaen"/>
          <w:i w:val="0"/>
        </w:rPr>
        <w:t xml:space="preserve"> </w:t>
      </w:r>
      <w:r w:rsidRPr="00AE2768">
        <w:rPr>
          <w:rFonts w:ascii="GHEA Grapalat" w:hAnsi="GHEA Grapalat" w:cs="Sylfaen"/>
          <w:i w:val="0"/>
        </w:rPr>
        <w:t>համար</w:t>
      </w:r>
      <w:r w:rsidRPr="00B92997">
        <w:rPr>
          <w:rFonts w:ascii="GHEA Grapalat" w:hAnsi="GHEA Grapalat" w:cs="Sylfaen"/>
          <w:i w:val="0"/>
        </w:rPr>
        <w:t xml:space="preserve">` </w:t>
      </w:r>
      <w:r>
        <w:rPr>
          <w:rFonts w:ascii="GHEA Grapalat" w:hAnsi="GHEA Grapalat" w:cs="Sylfaen"/>
          <w:i w:val="0"/>
          <w:lang w:val="hy-AM"/>
        </w:rPr>
        <w:t>մետաղական կոնստրուկցիաների</w:t>
      </w:r>
      <w:r>
        <w:rPr>
          <w:rFonts w:ascii="GHEA Grapalat" w:hAnsi="GHEA Grapalat" w:cs="Sylfaen"/>
          <w:i w:val="0"/>
        </w:rPr>
        <w:t xml:space="preserve"> </w:t>
      </w:r>
      <w:r w:rsidRPr="00AE2768">
        <w:rPr>
          <w:rFonts w:ascii="GHEA Grapalat" w:hAnsi="GHEA Grapalat"/>
          <w:i w:val="0"/>
        </w:rPr>
        <w:t>ձեռքբերումը (այսուհետ` նաև ապրանք)</w:t>
      </w:r>
      <w:r w:rsidRPr="00AE2768">
        <w:rPr>
          <w:rFonts w:ascii="GHEA Grapalat" w:hAnsi="GHEA Grapalat"/>
          <w:i w:val="0"/>
          <w:lang w:val="af-ZA"/>
        </w:rPr>
        <w:t xml:space="preserve">, </w:t>
      </w:r>
      <w:r>
        <w:rPr>
          <w:rFonts w:ascii="GHEA Grapalat" w:hAnsi="GHEA Grapalat"/>
          <w:i w:val="0"/>
        </w:rPr>
        <w:t>որը</w:t>
      </w:r>
      <w:r w:rsidRPr="00AE2768">
        <w:rPr>
          <w:rFonts w:ascii="GHEA Grapalat" w:hAnsi="GHEA Grapalat"/>
          <w:i w:val="0"/>
          <w:lang w:val="af-ZA"/>
        </w:rPr>
        <w:t xml:space="preserve"> </w:t>
      </w:r>
      <w:r w:rsidRPr="00AE2768">
        <w:rPr>
          <w:rFonts w:ascii="GHEA Grapalat" w:hAnsi="GHEA Grapalat"/>
          <w:i w:val="0"/>
        </w:rPr>
        <w:t>խմբավորված</w:t>
      </w:r>
      <w:r w:rsidRPr="00AE2768">
        <w:rPr>
          <w:rFonts w:ascii="GHEA Grapalat" w:hAnsi="GHEA Grapalat"/>
          <w:i w:val="0"/>
          <w:lang w:val="af-ZA"/>
        </w:rPr>
        <w:t xml:space="preserve"> </w:t>
      </w:r>
      <w:r>
        <w:rPr>
          <w:rFonts w:ascii="GHEA Grapalat" w:hAnsi="GHEA Grapalat"/>
          <w:i w:val="0"/>
          <w:lang w:val="af-ZA"/>
        </w:rPr>
        <w:t>է</w:t>
      </w:r>
      <w:r w:rsidRPr="00AE2768">
        <w:rPr>
          <w:rFonts w:ascii="GHEA Grapalat" w:hAnsi="GHEA Grapalat"/>
          <w:i w:val="0"/>
          <w:lang w:val="af-ZA"/>
        </w:rPr>
        <w:t xml:space="preserve"> </w:t>
      </w:r>
      <w:r w:rsidRPr="006F695A">
        <w:rPr>
          <w:rFonts w:ascii="GHEA Grapalat" w:hAnsi="GHEA Grapalat"/>
          <w:i w:val="0"/>
          <w:sz w:val="24"/>
        </w:rPr>
        <w:t>«</w:t>
      </w:r>
      <w:r w:rsidR="008316E3">
        <w:rPr>
          <w:rFonts w:ascii="GHEA Grapalat" w:hAnsi="GHEA Grapalat"/>
          <w:i w:val="0"/>
          <w:sz w:val="24"/>
        </w:rPr>
        <w:t>5</w:t>
      </w:r>
      <w:r w:rsidRPr="006F695A">
        <w:rPr>
          <w:rFonts w:ascii="GHEA Grapalat" w:hAnsi="GHEA Grapalat"/>
          <w:i w:val="0"/>
          <w:sz w:val="24"/>
        </w:rPr>
        <w:t>»</w:t>
      </w:r>
      <w:r w:rsidRPr="006F695A">
        <w:rPr>
          <w:rFonts w:ascii="GHEA Grapalat" w:hAnsi="GHEA Grapalat"/>
          <w:i w:val="0"/>
          <w:sz w:val="24"/>
          <w:lang w:val="af-ZA"/>
        </w:rPr>
        <w:t xml:space="preserve"> </w:t>
      </w:r>
      <w:r w:rsidRPr="00AE2768">
        <w:rPr>
          <w:rFonts w:ascii="GHEA Grapalat" w:hAnsi="GHEA Grapalat" w:cs="Sylfaen"/>
          <w:i w:val="0"/>
        </w:rPr>
        <w:t>չափաբաժ</w:t>
      </w:r>
      <w:r>
        <w:rPr>
          <w:rFonts w:ascii="GHEA Grapalat" w:hAnsi="GHEA Grapalat" w:cs="Sylfaen"/>
          <w:i w:val="0"/>
          <w:lang w:val="hy-AM"/>
        </w:rPr>
        <w:t>ին</w:t>
      </w:r>
      <w:r w:rsidRPr="00AE2768">
        <w:rPr>
          <w:rFonts w:ascii="GHEA Grapalat" w:hAnsi="GHEA Grapalat" w:cs="Sylfaen"/>
          <w:i w:val="0"/>
        </w:rPr>
        <w:t>ն</w:t>
      </w:r>
      <w:r>
        <w:rPr>
          <w:rFonts w:ascii="GHEA Grapalat" w:hAnsi="GHEA Grapalat" w:cs="Sylfaen"/>
          <w:i w:val="0"/>
          <w:lang w:val="hy-AM"/>
        </w:rPr>
        <w:t>եր</w:t>
      </w:r>
      <w:r w:rsidRPr="00AE2768">
        <w:rPr>
          <w:rFonts w:ascii="GHEA Grapalat" w:hAnsi="GHEA Grapalat" w:cs="Sylfaen"/>
          <w:i w:val="0"/>
        </w:rPr>
        <w:t>ում</w:t>
      </w:r>
      <w:r w:rsidRPr="00AE2768">
        <w:rPr>
          <w:rFonts w:ascii="GHEA Grapalat" w:hAnsi="GHEA Grapalat" w:cs="Times Armenian"/>
          <w:i w:val="0"/>
          <w:lang w:val="af-ZA"/>
        </w:rPr>
        <w:t>`</w:t>
      </w:r>
    </w:p>
    <w:p w14:paraId="325C1C91" w14:textId="77777777" w:rsidR="008316E3" w:rsidRPr="008316E3" w:rsidRDefault="008316E3" w:rsidP="008316E3">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709"/>
        <w:gridCol w:w="5940"/>
      </w:tblGrid>
      <w:tr w:rsidR="008D31B8" w:rsidRPr="00161552" w14:paraId="1F133B88" w14:textId="77777777" w:rsidTr="00FC2EB8">
        <w:trPr>
          <w:trHeight w:val="480"/>
        </w:trPr>
        <w:tc>
          <w:tcPr>
            <w:tcW w:w="4410" w:type="dxa"/>
            <w:gridSpan w:val="2"/>
            <w:vAlign w:val="center"/>
          </w:tcPr>
          <w:p w14:paraId="374F9B83" w14:textId="77777777" w:rsidR="008D31B8" w:rsidRPr="00BC5647" w:rsidRDefault="008D31B8" w:rsidP="00FC2EB8">
            <w:pPr>
              <w:pStyle w:val="BodyTextIndent2"/>
              <w:spacing w:line="240" w:lineRule="auto"/>
              <w:ind w:firstLine="0"/>
              <w:jc w:val="center"/>
              <w:rPr>
                <w:rFonts w:ascii="GHEA Grapalat" w:hAnsi="GHEA Grapalat"/>
                <w:b/>
                <w:bCs/>
                <w:i/>
                <w:iCs/>
                <w:sz w:val="22"/>
                <w:szCs w:val="22"/>
              </w:rPr>
            </w:pPr>
            <w:r w:rsidRPr="00BC5647">
              <w:rPr>
                <w:rFonts w:ascii="GHEA Grapalat" w:hAnsi="GHEA Grapalat"/>
                <w:b/>
                <w:bCs/>
                <w:i/>
                <w:iCs/>
                <w:sz w:val="22"/>
                <w:szCs w:val="22"/>
              </w:rPr>
              <w:t xml:space="preserve">Չափաբաժինների </w:t>
            </w:r>
          </w:p>
        </w:tc>
        <w:tc>
          <w:tcPr>
            <w:tcW w:w="5940" w:type="dxa"/>
            <w:vMerge w:val="restart"/>
            <w:vAlign w:val="center"/>
          </w:tcPr>
          <w:p w14:paraId="040DC38A" w14:textId="77777777" w:rsidR="008D31B8" w:rsidRPr="00BC5647" w:rsidRDefault="008D31B8" w:rsidP="00FC2EB8">
            <w:pPr>
              <w:pStyle w:val="BodyTextIndent2"/>
              <w:spacing w:line="240" w:lineRule="auto"/>
              <w:ind w:firstLine="0"/>
              <w:jc w:val="center"/>
              <w:rPr>
                <w:rFonts w:ascii="GHEA Grapalat" w:hAnsi="GHEA Grapalat"/>
                <w:b/>
                <w:bCs/>
                <w:i/>
                <w:iCs/>
                <w:sz w:val="22"/>
                <w:szCs w:val="22"/>
              </w:rPr>
            </w:pPr>
            <w:r w:rsidRPr="00BC5647">
              <w:rPr>
                <w:rFonts w:ascii="GHEA Grapalat" w:hAnsi="GHEA Grapalat"/>
                <w:b/>
                <w:bCs/>
                <w:i/>
                <w:iCs/>
                <w:sz w:val="22"/>
                <w:szCs w:val="22"/>
              </w:rPr>
              <w:t>Չափաբաժնի անվանումը</w:t>
            </w:r>
          </w:p>
        </w:tc>
      </w:tr>
      <w:tr w:rsidR="008D31B8" w:rsidRPr="00161552" w14:paraId="5D5635DB" w14:textId="77777777" w:rsidTr="00FC2EB8">
        <w:trPr>
          <w:trHeight w:val="292"/>
        </w:trPr>
        <w:tc>
          <w:tcPr>
            <w:tcW w:w="1701" w:type="dxa"/>
            <w:vAlign w:val="center"/>
          </w:tcPr>
          <w:p w14:paraId="3FDFA54D" w14:textId="77777777" w:rsidR="008D31B8" w:rsidRPr="00BC5647" w:rsidRDefault="008D31B8" w:rsidP="00FC2EB8">
            <w:pPr>
              <w:pStyle w:val="BodyTextIndent2"/>
              <w:spacing w:line="240" w:lineRule="auto"/>
              <w:ind w:firstLine="0"/>
              <w:jc w:val="center"/>
              <w:rPr>
                <w:rFonts w:ascii="GHEA Grapalat" w:hAnsi="GHEA Grapalat"/>
                <w:b/>
                <w:bCs/>
                <w:i/>
                <w:iCs/>
                <w:sz w:val="22"/>
                <w:szCs w:val="22"/>
              </w:rPr>
            </w:pPr>
            <w:r w:rsidRPr="00BC5647">
              <w:rPr>
                <w:rFonts w:ascii="GHEA Grapalat" w:hAnsi="GHEA Grapalat"/>
                <w:b/>
                <w:bCs/>
                <w:i/>
                <w:iCs/>
                <w:sz w:val="22"/>
                <w:szCs w:val="22"/>
              </w:rPr>
              <w:t>համարները</w:t>
            </w:r>
          </w:p>
        </w:tc>
        <w:tc>
          <w:tcPr>
            <w:tcW w:w="2709" w:type="dxa"/>
            <w:vAlign w:val="center"/>
          </w:tcPr>
          <w:p w14:paraId="01D54D19" w14:textId="77777777" w:rsidR="008D31B8" w:rsidRPr="00BC5647" w:rsidRDefault="008D31B8" w:rsidP="00FC2EB8">
            <w:pPr>
              <w:pStyle w:val="BodyTextIndent2"/>
              <w:spacing w:line="240" w:lineRule="auto"/>
              <w:ind w:hanging="9"/>
              <w:jc w:val="center"/>
              <w:rPr>
                <w:rFonts w:ascii="GHEA Grapalat" w:hAnsi="GHEA Grapalat"/>
                <w:b/>
                <w:bCs/>
                <w:i/>
                <w:iCs/>
                <w:sz w:val="22"/>
                <w:szCs w:val="22"/>
                <w:lang w:val="en-US"/>
              </w:rPr>
            </w:pPr>
            <w:r w:rsidRPr="00BC5647">
              <w:rPr>
                <w:rFonts w:ascii="GHEA Grapalat" w:hAnsi="GHEA Grapalat"/>
                <w:b/>
                <w:bCs/>
                <w:i/>
                <w:iCs/>
                <w:sz w:val="22"/>
                <w:szCs w:val="22"/>
                <w:lang w:val="hy-AM"/>
              </w:rPr>
              <w:t>գնման</w:t>
            </w:r>
            <w:r w:rsidRPr="00BC5647">
              <w:rPr>
                <w:rFonts w:ascii="GHEA Grapalat" w:hAnsi="GHEA Grapalat"/>
                <w:b/>
                <w:bCs/>
                <w:i/>
                <w:iCs/>
                <w:sz w:val="22"/>
                <w:szCs w:val="22"/>
                <w:lang w:val="en-US"/>
              </w:rPr>
              <w:t xml:space="preserve"> </w:t>
            </w:r>
            <w:r w:rsidRPr="00BC5647">
              <w:rPr>
                <w:rFonts w:ascii="GHEA Grapalat" w:hAnsi="GHEA Grapalat"/>
                <w:b/>
                <w:bCs/>
                <w:i/>
                <w:iCs/>
                <w:sz w:val="22"/>
                <w:szCs w:val="22"/>
                <w:lang w:val="hy-AM"/>
              </w:rPr>
              <w:t xml:space="preserve"> գինը</w:t>
            </w:r>
          </w:p>
          <w:p w14:paraId="6EFB6E8D" w14:textId="77777777" w:rsidR="008D31B8" w:rsidRPr="00BC5647" w:rsidRDefault="008D31B8" w:rsidP="00FC2EB8">
            <w:pPr>
              <w:pStyle w:val="BodyTextIndent2"/>
              <w:spacing w:line="240" w:lineRule="auto"/>
              <w:ind w:hanging="9"/>
              <w:jc w:val="center"/>
              <w:rPr>
                <w:rFonts w:ascii="GHEA Grapalat" w:hAnsi="GHEA Grapalat"/>
                <w:b/>
                <w:bCs/>
                <w:i/>
                <w:iCs/>
                <w:sz w:val="22"/>
                <w:szCs w:val="22"/>
                <w:lang w:val="en-US"/>
              </w:rPr>
            </w:pPr>
            <w:r w:rsidRPr="00BC5647">
              <w:rPr>
                <w:rFonts w:ascii="GHEA Grapalat" w:hAnsi="GHEA Grapalat"/>
                <w:b/>
                <w:bCs/>
                <w:i/>
                <w:iCs/>
                <w:sz w:val="22"/>
                <w:szCs w:val="22"/>
                <w:lang w:val="en-US"/>
              </w:rPr>
              <w:t xml:space="preserve"> ՀՀ դրամ </w:t>
            </w:r>
          </w:p>
        </w:tc>
        <w:tc>
          <w:tcPr>
            <w:tcW w:w="5940" w:type="dxa"/>
            <w:vMerge/>
            <w:vAlign w:val="center"/>
          </w:tcPr>
          <w:p w14:paraId="3ECD1973" w14:textId="77777777" w:rsidR="008D31B8" w:rsidRPr="00BC5647" w:rsidRDefault="008D31B8" w:rsidP="00FC2EB8">
            <w:pPr>
              <w:pStyle w:val="BodyTextIndent2"/>
              <w:spacing w:line="240" w:lineRule="auto"/>
              <w:ind w:firstLine="0"/>
              <w:jc w:val="center"/>
              <w:rPr>
                <w:rFonts w:ascii="GHEA Grapalat" w:hAnsi="GHEA Grapalat"/>
                <w:b/>
                <w:bCs/>
                <w:i/>
                <w:iCs/>
                <w:sz w:val="22"/>
                <w:szCs w:val="22"/>
              </w:rPr>
            </w:pPr>
          </w:p>
        </w:tc>
      </w:tr>
      <w:tr w:rsidR="00377E69" w14:paraId="53D0DD0A" w14:textId="77777777" w:rsidTr="00FC2EB8">
        <w:trPr>
          <w:trHeight w:val="395"/>
        </w:trPr>
        <w:tc>
          <w:tcPr>
            <w:tcW w:w="1701" w:type="dxa"/>
            <w:tcBorders>
              <w:top w:val="single" w:sz="4" w:space="0" w:color="auto"/>
              <w:left w:val="single" w:sz="4" w:space="0" w:color="auto"/>
              <w:bottom w:val="single" w:sz="4" w:space="0" w:color="auto"/>
              <w:right w:val="single" w:sz="4" w:space="0" w:color="auto"/>
            </w:tcBorders>
          </w:tcPr>
          <w:p w14:paraId="4F5CEDAC" w14:textId="5B1E3B49" w:rsidR="00377E69" w:rsidRPr="00BC5647" w:rsidRDefault="00377E69" w:rsidP="00377E69">
            <w:pPr>
              <w:pStyle w:val="BodyTextIndent2"/>
              <w:spacing w:line="240" w:lineRule="auto"/>
              <w:ind w:firstLine="0"/>
              <w:jc w:val="center"/>
              <w:rPr>
                <w:rFonts w:ascii="GHEA Grapalat" w:hAnsi="GHEA Grapalat" w:cs="Arial"/>
                <w:sz w:val="22"/>
                <w:szCs w:val="22"/>
              </w:rPr>
            </w:pPr>
            <w:r w:rsidRPr="00BC5647">
              <w:rPr>
                <w:rFonts w:ascii="GHEA Grapalat" w:hAnsi="GHEA Grapalat"/>
                <w:sz w:val="22"/>
                <w:szCs w:val="22"/>
              </w:rPr>
              <w:t>1</w:t>
            </w:r>
            <w:r w:rsidRPr="00BC5647">
              <w:rPr>
                <w:rFonts w:ascii="GHEA Grapalat" w:hAnsi="GHEA Grapalat" w:cs="Arial"/>
                <w:sz w:val="22"/>
                <w:szCs w:val="22"/>
                <w:lang w:val="hy-AM"/>
              </w:rPr>
              <w:t xml:space="preserve"> </w:t>
            </w:r>
          </w:p>
        </w:tc>
        <w:tc>
          <w:tcPr>
            <w:tcW w:w="2709" w:type="dxa"/>
            <w:tcBorders>
              <w:top w:val="single" w:sz="4" w:space="0" w:color="auto"/>
              <w:left w:val="single" w:sz="4" w:space="0" w:color="auto"/>
              <w:bottom w:val="single" w:sz="4" w:space="0" w:color="auto"/>
              <w:right w:val="single" w:sz="4" w:space="0" w:color="auto"/>
            </w:tcBorders>
            <w:vAlign w:val="center"/>
          </w:tcPr>
          <w:p w14:paraId="3B16B487" w14:textId="5CCCA72B" w:rsidR="00377E69" w:rsidRPr="00BC5647" w:rsidRDefault="00377E69" w:rsidP="00377E69">
            <w:pPr>
              <w:jc w:val="center"/>
              <w:rPr>
                <w:rFonts w:ascii="GHEA Grapalat" w:hAnsi="GHEA Grapalat" w:cs="Arial"/>
                <w:sz w:val="22"/>
                <w:szCs w:val="22"/>
              </w:rPr>
            </w:pPr>
            <w:r w:rsidRPr="00BC5647">
              <w:rPr>
                <w:rFonts w:ascii="GHEA Grapalat" w:hAnsi="GHEA Grapalat" w:cs="Arial"/>
                <w:sz w:val="22"/>
                <w:szCs w:val="22"/>
                <w:lang w:val="hy-AM"/>
              </w:rPr>
              <w:t>Մինչև</w:t>
            </w:r>
            <w:r>
              <w:rPr>
                <w:rFonts w:ascii="Arial LatArm" w:hAnsi="Arial LatArm" w:cs="Arial"/>
              </w:rPr>
              <w:t xml:space="preserve"> 27860000</w:t>
            </w:r>
          </w:p>
        </w:tc>
        <w:tc>
          <w:tcPr>
            <w:tcW w:w="5940" w:type="dxa"/>
            <w:tcBorders>
              <w:top w:val="single" w:sz="4" w:space="0" w:color="auto"/>
              <w:left w:val="single" w:sz="4" w:space="0" w:color="auto"/>
              <w:bottom w:val="single" w:sz="4" w:space="0" w:color="auto"/>
              <w:right w:val="single" w:sz="4" w:space="0" w:color="auto"/>
            </w:tcBorders>
            <w:vAlign w:val="center"/>
          </w:tcPr>
          <w:p w14:paraId="71187F19" w14:textId="2186087E" w:rsidR="00377E69" w:rsidRPr="00BC5647" w:rsidRDefault="00377E69" w:rsidP="00377E69">
            <w:pPr>
              <w:rPr>
                <w:rFonts w:ascii="GHEA Grapalat" w:hAnsi="GHEA Grapalat" w:cs="Arial"/>
                <w:sz w:val="22"/>
                <w:szCs w:val="22"/>
              </w:rPr>
            </w:pPr>
            <w:r>
              <w:rPr>
                <w:rFonts w:ascii="Arial" w:hAnsi="Arial" w:cs="Arial"/>
                <w:color w:val="000000"/>
              </w:rPr>
              <w:t xml:space="preserve">Մետաղական խողովակ Փ </w:t>
            </w:r>
            <w:r>
              <w:rPr>
                <w:rFonts w:ascii="Arial LatArm" w:hAnsi="Arial LatArm" w:cs="Arial"/>
                <w:color w:val="000000"/>
              </w:rPr>
              <w:t xml:space="preserve">108*4 </w:t>
            </w:r>
            <w:r>
              <w:rPr>
                <w:rFonts w:ascii="Arial" w:hAnsi="Arial" w:cs="Arial"/>
                <w:color w:val="000000"/>
              </w:rPr>
              <w:t>մմ</w:t>
            </w:r>
          </w:p>
        </w:tc>
      </w:tr>
      <w:tr w:rsidR="00377E69" w14:paraId="14D2EA0B" w14:textId="77777777" w:rsidTr="00A5373C">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160F78C0" w14:textId="4BB0AC7C" w:rsidR="00377E69" w:rsidRPr="00BC5647" w:rsidRDefault="00377E69" w:rsidP="00377E69">
            <w:pPr>
              <w:pStyle w:val="BodyTextIndent2"/>
              <w:spacing w:line="240" w:lineRule="auto"/>
              <w:ind w:firstLine="0"/>
              <w:jc w:val="center"/>
              <w:rPr>
                <w:rFonts w:ascii="GHEA Grapalat" w:hAnsi="GHEA Grapalat"/>
                <w:sz w:val="22"/>
                <w:szCs w:val="22"/>
              </w:rPr>
            </w:pPr>
            <w:r>
              <w:rPr>
                <w:rFonts w:ascii="Arial" w:hAnsi="Arial" w:cs="Arial"/>
              </w:rPr>
              <w:t>2</w:t>
            </w:r>
          </w:p>
        </w:tc>
        <w:tc>
          <w:tcPr>
            <w:tcW w:w="2709" w:type="dxa"/>
            <w:tcBorders>
              <w:top w:val="single" w:sz="4" w:space="0" w:color="auto"/>
              <w:left w:val="single" w:sz="4" w:space="0" w:color="auto"/>
              <w:bottom w:val="single" w:sz="4" w:space="0" w:color="auto"/>
              <w:right w:val="single" w:sz="4" w:space="0" w:color="auto"/>
            </w:tcBorders>
            <w:vAlign w:val="center"/>
          </w:tcPr>
          <w:p w14:paraId="6A981904" w14:textId="5E8CD863" w:rsidR="00377E69" w:rsidRPr="00BC5647" w:rsidRDefault="00377E69" w:rsidP="00377E69">
            <w:pPr>
              <w:jc w:val="center"/>
              <w:rPr>
                <w:rFonts w:ascii="GHEA Grapalat" w:hAnsi="GHEA Grapalat" w:cs="Arial"/>
                <w:sz w:val="22"/>
                <w:szCs w:val="22"/>
                <w:lang w:val="hy-AM"/>
              </w:rPr>
            </w:pPr>
            <w:r w:rsidRPr="00BC5647">
              <w:rPr>
                <w:rFonts w:ascii="GHEA Grapalat" w:hAnsi="GHEA Grapalat" w:cs="Arial"/>
                <w:sz w:val="22"/>
                <w:szCs w:val="22"/>
                <w:lang w:val="hy-AM"/>
              </w:rPr>
              <w:t>Մինչև</w:t>
            </w:r>
            <w:r>
              <w:rPr>
                <w:rFonts w:ascii="Arial LatArm" w:hAnsi="Arial LatArm" w:cs="Arial"/>
              </w:rPr>
              <w:t xml:space="preserve"> 1488000</w:t>
            </w:r>
          </w:p>
        </w:tc>
        <w:tc>
          <w:tcPr>
            <w:tcW w:w="5940" w:type="dxa"/>
            <w:tcBorders>
              <w:top w:val="single" w:sz="4" w:space="0" w:color="auto"/>
              <w:left w:val="single" w:sz="4" w:space="0" w:color="auto"/>
              <w:bottom w:val="single" w:sz="4" w:space="0" w:color="auto"/>
              <w:right w:val="single" w:sz="4" w:space="0" w:color="auto"/>
            </w:tcBorders>
            <w:vAlign w:val="center"/>
          </w:tcPr>
          <w:p w14:paraId="6804A24A" w14:textId="5FA0D4CD" w:rsidR="00377E69" w:rsidRPr="00BC5647" w:rsidRDefault="00377E69" w:rsidP="00377E69">
            <w:pPr>
              <w:rPr>
                <w:rFonts w:ascii="GHEA Grapalat" w:hAnsi="GHEA Grapalat" w:cs="Arial"/>
                <w:color w:val="000000"/>
                <w:sz w:val="22"/>
                <w:szCs w:val="22"/>
              </w:rPr>
            </w:pPr>
            <w:r>
              <w:rPr>
                <w:rFonts w:ascii="Arial" w:hAnsi="Arial" w:cs="Arial"/>
                <w:color w:val="000000"/>
              </w:rPr>
              <w:t>Մետաղական խողովակ Փ</w:t>
            </w:r>
            <w:r>
              <w:rPr>
                <w:rFonts w:ascii="Arial LatArm" w:hAnsi="Arial LatArm" w:cs="Arial"/>
                <w:color w:val="000000"/>
              </w:rPr>
              <w:t xml:space="preserve"> 89*3</w:t>
            </w:r>
            <w:r>
              <w:rPr>
                <w:rFonts w:ascii="Arial" w:hAnsi="Arial" w:cs="Arial"/>
                <w:color w:val="000000"/>
              </w:rPr>
              <w:t>մմ</w:t>
            </w:r>
          </w:p>
        </w:tc>
      </w:tr>
      <w:tr w:rsidR="00377E69" w14:paraId="0D08D295" w14:textId="77777777" w:rsidTr="00A5373C">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58C41B03" w14:textId="4FDA810F" w:rsidR="00377E69" w:rsidRPr="00BC5647" w:rsidRDefault="00377E69" w:rsidP="00377E69">
            <w:pPr>
              <w:pStyle w:val="BodyTextIndent2"/>
              <w:spacing w:line="240" w:lineRule="auto"/>
              <w:ind w:firstLine="0"/>
              <w:jc w:val="center"/>
              <w:rPr>
                <w:rFonts w:ascii="GHEA Grapalat" w:hAnsi="GHEA Grapalat"/>
                <w:sz w:val="22"/>
                <w:szCs w:val="22"/>
              </w:rPr>
            </w:pPr>
            <w:r>
              <w:rPr>
                <w:rFonts w:ascii="Arial" w:hAnsi="Arial" w:cs="Arial"/>
              </w:rPr>
              <w:t>3</w:t>
            </w:r>
          </w:p>
        </w:tc>
        <w:tc>
          <w:tcPr>
            <w:tcW w:w="2709" w:type="dxa"/>
            <w:tcBorders>
              <w:top w:val="single" w:sz="4" w:space="0" w:color="auto"/>
              <w:left w:val="single" w:sz="4" w:space="0" w:color="auto"/>
              <w:bottom w:val="single" w:sz="4" w:space="0" w:color="auto"/>
              <w:right w:val="single" w:sz="4" w:space="0" w:color="auto"/>
            </w:tcBorders>
            <w:vAlign w:val="center"/>
          </w:tcPr>
          <w:p w14:paraId="764D169B" w14:textId="5C563344" w:rsidR="00377E69" w:rsidRPr="00BC5647" w:rsidRDefault="00377E69" w:rsidP="00377E69">
            <w:pPr>
              <w:jc w:val="center"/>
              <w:rPr>
                <w:rFonts w:ascii="GHEA Grapalat" w:hAnsi="GHEA Grapalat" w:cs="Arial"/>
                <w:sz w:val="22"/>
                <w:szCs w:val="22"/>
                <w:lang w:val="hy-AM"/>
              </w:rPr>
            </w:pPr>
            <w:r w:rsidRPr="00BC5647">
              <w:rPr>
                <w:rFonts w:ascii="GHEA Grapalat" w:hAnsi="GHEA Grapalat" w:cs="Arial"/>
                <w:sz w:val="22"/>
                <w:szCs w:val="22"/>
                <w:lang w:val="hy-AM"/>
              </w:rPr>
              <w:t>Մինչև</w:t>
            </w:r>
            <w:r>
              <w:rPr>
                <w:rFonts w:ascii="Arial LatArm" w:hAnsi="Arial LatArm" w:cs="Arial"/>
              </w:rPr>
              <w:t xml:space="preserve"> 2119230</w:t>
            </w:r>
          </w:p>
        </w:tc>
        <w:tc>
          <w:tcPr>
            <w:tcW w:w="5940" w:type="dxa"/>
            <w:tcBorders>
              <w:top w:val="single" w:sz="4" w:space="0" w:color="auto"/>
              <w:left w:val="single" w:sz="4" w:space="0" w:color="auto"/>
              <w:bottom w:val="single" w:sz="4" w:space="0" w:color="auto"/>
              <w:right w:val="single" w:sz="4" w:space="0" w:color="auto"/>
            </w:tcBorders>
            <w:vAlign w:val="center"/>
          </w:tcPr>
          <w:p w14:paraId="06693452" w14:textId="38109B08" w:rsidR="00377E69" w:rsidRPr="00BC5647" w:rsidRDefault="00377E69" w:rsidP="00377E69">
            <w:pPr>
              <w:rPr>
                <w:rFonts w:ascii="GHEA Grapalat" w:hAnsi="GHEA Grapalat" w:cs="Arial"/>
                <w:color w:val="000000"/>
                <w:sz w:val="22"/>
                <w:szCs w:val="22"/>
              </w:rPr>
            </w:pPr>
            <w:r>
              <w:rPr>
                <w:rFonts w:ascii="Arial" w:hAnsi="Arial" w:cs="Arial"/>
                <w:color w:val="000000"/>
              </w:rPr>
              <w:t>Մետաղական խողովակ Փ</w:t>
            </w:r>
            <w:r>
              <w:rPr>
                <w:rFonts w:ascii="Arial LatArm" w:hAnsi="Arial LatArm" w:cs="Arial"/>
                <w:color w:val="000000"/>
              </w:rPr>
              <w:t xml:space="preserve"> 76*3</w:t>
            </w:r>
            <w:r>
              <w:rPr>
                <w:rFonts w:ascii="Arial" w:hAnsi="Arial" w:cs="Arial"/>
                <w:color w:val="000000"/>
              </w:rPr>
              <w:t>մմ</w:t>
            </w:r>
          </w:p>
        </w:tc>
      </w:tr>
      <w:tr w:rsidR="00377E69" w14:paraId="33352864" w14:textId="77777777" w:rsidTr="00A5373C">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039F82F2" w14:textId="72638C0A" w:rsidR="00377E69" w:rsidRPr="00BC5647" w:rsidRDefault="00377E69" w:rsidP="00377E69">
            <w:pPr>
              <w:pStyle w:val="BodyTextIndent2"/>
              <w:spacing w:line="240" w:lineRule="auto"/>
              <w:ind w:firstLine="0"/>
              <w:jc w:val="center"/>
              <w:rPr>
                <w:rFonts w:ascii="GHEA Grapalat" w:hAnsi="GHEA Grapalat"/>
                <w:sz w:val="22"/>
                <w:szCs w:val="22"/>
              </w:rPr>
            </w:pPr>
            <w:r>
              <w:rPr>
                <w:rFonts w:ascii="Arial" w:hAnsi="Arial" w:cs="Arial"/>
              </w:rPr>
              <w:t>4</w:t>
            </w:r>
          </w:p>
        </w:tc>
        <w:tc>
          <w:tcPr>
            <w:tcW w:w="2709" w:type="dxa"/>
            <w:tcBorders>
              <w:top w:val="single" w:sz="4" w:space="0" w:color="auto"/>
              <w:left w:val="single" w:sz="4" w:space="0" w:color="auto"/>
              <w:bottom w:val="single" w:sz="4" w:space="0" w:color="auto"/>
              <w:right w:val="single" w:sz="4" w:space="0" w:color="auto"/>
            </w:tcBorders>
            <w:vAlign w:val="center"/>
          </w:tcPr>
          <w:p w14:paraId="196F3164" w14:textId="71F9A7B8" w:rsidR="00377E69" w:rsidRPr="00BC5647" w:rsidRDefault="00377E69" w:rsidP="00377E69">
            <w:pPr>
              <w:jc w:val="center"/>
              <w:rPr>
                <w:rFonts w:ascii="GHEA Grapalat" w:hAnsi="GHEA Grapalat" w:cs="Arial"/>
                <w:sz w:val="22"/>
                <w:szCs w:val="22"/>
                <w:lang w:val="hy-AM"/>
              </w:rPr>
            </w:pPr>
            <w:r w:rsidRPr="00BC5647">
              <w:rPr>
                <w:rFonts w:ascii="GHEA Grapalat" w:hAnsi="GHEA Grapalat" w:cs="Arial"/>
                <w:sz w:val="22"/>
                <w:szCs w:val="22"/>
                <w:lang w:val="hy-AM"/>
              </w:rPr>
              <w:t>Մինչև</w:t>
            </w:r>
            <w:r>
              <w:rPr>
                <w:rFonts w:ascii="Arial LatArm" w:hAnsi="Arial LatArm" w:cs="Arial"/>
              </w:rPr>
              <w:t xml:space="preserve"> 93000</w:t>
            </w:r>
          </w:p>
        </w:tc>
        <w:tc>
          <w:tcPr>
            <w:tcW w:w="5940" w:type="dxa"/>
            <w:tcBorders>
              <w:top w:val="single" w:sz="4" w:space="0" w:color="auto"/>
              <w:left w:val="single" w:sz="4" w:space="0" w:color="auto"/>
              <w:bottom w:val="single" w:sz="4" w:space="0" w:color="auto"/>
              <w:right w:val="single" w:sz="4" w:space="0" w:color="auto"/>
            </w:tcBorders>
            <w:vAlign w:val="center"/>
          </w:tcPr>
          <w:p w14:paraId="59C69B00" w14:textId="70186496" w:rsidR="00377E69" w:rsidRPr="00BC5647" w:rsidRDefault="00377E69" w:rsidP="00377E69">
            <w:pPr>
              <w:rPr>
                <w:rFonts w:ascii="GHEA Grapalat" w:hAnsi="GHEA Grapalat" w:cs="Arial"/>
                <w:color w:val="000000"/>
                <w:sz w:val="22"/>
                <w:szCs w:val="22"/>
              </w:rPr>
            </w:pPr>
            <w:r>
              <w:rPr>
                <w:rFonts w:ascii="Arial" w:hAnsi="Arial" w:cs="Arial"/>
              </w:rPr>
              <w:t>Ամրան</w:t>
            </w:r>
            <w:r>
              <w:rPr>
                <w:rFonts w:ascii="Arial LatArm" w:hAnsi="Arial LatArm" w:cs="Arial"/>
              </w:rPr>
              <w:t xml:space="preserve"> A-III  </w:t>
            </w:r>
            <w:r>
              <w:rPr>
                <w:rFonts w:ascii="Arial" w:hAnsi="Arial" w:cs="Arial"/>
              </w:rPr>
              <w:t>Փ</w:t>
            </w:r>
            <w:r>
              <w:rPr>
                <w:rFonts w:ascii="Arial LatArm" w:hAnsi="Arial LatArm" w:cs="Arial"/>
              </w:rPr>
              <w:t>16</w:t>
            </w:r>
          </w:p>
        </w:tc>
      </w:tr>
      <w:tr w:rsidR="00256FB5" w14:paraId="7BA7DE70" w14:textId="77777777" w:rsidTr="00A5373C">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0FEC5803" w14:textId="378A4579" w:rsidR="00256FB5" w:rsidRDefault="00256FB5" w:rsidP="00377E69">
            <w:pPr>
              <w:pStyle w:val="BodyTextIndent2"/>
              <w:spacing w:line="240" w:lineRule="auto"/>
              <w:ind w:firstLine="0"/>
              <w:jc w:val="center"/>
              <w:rPr>
                <w:rFonts w:ascii="Arial" w:hAnsi="Arial" w:cs="Arial"/>
              </w:rPr>
            </w:pPr>
            <w:r>
              <w:rPr>
                <w:rFonts w:ascii="Arial" w:hAnsi="Arial" w:cs="Arial"/>
              </w:rPr>
              <w:t>5</w:t>
            </w:r>
          </w:p>
        </w:tc>
        <w:tc>
          <w:tcPr>
            <w:tcW w:w="2709" w:type="dxa"/>
            <w:tcBorders>
              <w:top w:val="single" w:sz="4" w:space="0" w:color="auto"/>
              <w:left w:val="single" w:sz="4" w:space="0" w:color="auto"/>
              <w:bottom w:val="single" w:sz="4" w:space="0" w:color="auto"/>
              <w:right w:val="single" w:sz="4" w:space="0" w:color="auto"/>
            </w:tcBorders>
            <w:vAlign w:val="center"/>
          </w:tcPr>
          <w:p w14:paraId="78F9223C" w14:textId="6865E539" w:rsidR="00256FB5" w:rsidRPr="00BC5647" w:rsidRDefault="00256FB5" w:rsidP="00256FB5">
            <w:pPr>
              <w:jc w:val="center"/>
              <w:rPr>
                <w:rFonts w:ascii="GHEA Grapalat" w:hAnsi="GHEA Grapalat" w:cs="Arial"/>
                <w:sz w:val="22"/>
                <w:szCs w:val="22"/>
                <w:lang w:val="hy-AM"/>
              </w:rPr>
            </w:pPr>
            <w:r w:rsidRPr="00BC5647">
              <w:rPr>
                <w:rFonts w:ascii="GHEA Grapalat" w:hAnsi="GHEA Grapalat" w:cs="Arial"/>
                <w:sz w:val="22"/>
                <w:szCs w:val="22"/>
                <w:lang w:val="hy-AM"/>
              </w:rPr>
              <w:t>Մինչև</w:t>
            </w:r>
            <w:r>
              <w:rPr>
                <w:rFonts w:ascii="Arial LatArm" w:hAnsi="Arial LatArm" w:cs="Arial"/>
              </w:rPr>
              <w:t xml:space="preserve"> 1760000</w:t>
            </w:r>
          </w:p>
        </w:tc>
        <w:tc>
          <w:tcPr>
            <w:tcW w:w="5940" w:type="dxa"/>
            <w:tcBorders>
              <w:top w:val="single" w:sz="4" w:space="0" w:color="auto"/>
              <w:left w:val="single" w:sz="4" w:space="0" w:color="auto"/>
              <w:bottom w:val="single" w:sz="4" w:space="0" w:color="auto"/>
              <w:right w:val="single" w:sz="4" w:space="0" w:color="auto"/>
            </w:tcBorders>
            <w:vAlign w:val="center"/>
          </w:tcPr>
          <w:p w14:paraId="08A34C04" w14:textId="3D386512" w:rsidR="00256FB5" w:rsidRPr="00256FB5" w:rsidRDefault="00256FB5" w:rsidP="00377E69">
            <w:pPr>
              <w:rPr>
                <w:rFonts w:ascii="Arial LatArm" w:hAnsi="Arial LatArm" w:cs="Arial"/>
              </w:rPr>
            </w:pPr>
            <w:r>
              <w:rPr>
                <w:rFonts w:ascii="Arial" w:hAnsi="Arial" w:cs="Arial"/>
              </w:rPr>
              <w:t>Ձգալար</w:t>
            </w:r>
            <w:r>
              <w:rPr>
                <w:rFonts w:ascii="Arial LatArm" w:hAnsi="Arial LatArm" w:cs="Arial"/>
              </w:rPr>
              <w:t xml:space="preserve"> </w:t>
            </w:r>
            <w:r>
              <w:rPr>
                <w:rFonts w:ascii="Arial" w:hAnsi="Arial" w:cs="Arial"/>
              </w:rPr>
              <w:t>չայրած</w:t>
            </w:r>
            <w:r>
              <w:rPr>
                <w:rFonts w:ascii="Arial LatArm" w:hAnsi="Arial LatArm" w:cs="Arial"/>
              </w:rPr>
              <w:t xml:space="preserve">        </w:t>
            </w:r>
          </w:p>
        </w:tc>
      </w:tr>
    </w:tbl>
    <w:p w14:paraId="7C607D99" w14:textId="77777777" w:rsidR="008D31B8" w:rsidRPr="00B80749" w:rsidRDefault="008D31B8" w:rsidP="008D31B8">
      <w:pPr>
        <w:pStyle w:val="BodyTextIndent2"/>
        <w:spacing w:line="240" w:lineRule="auto"/>
        <w:ind w:firstLine="567"/>
        <w:rPr>
          <w:rFonts w:ascii="Sylfaen" w:hAnsi="Sylfaen" w:cs="Sylfaen"/>
          <w:b/>
          <w:i/>
          <w:sz w:val="32"/>
          <w:szCs w:val="24"/>
          <w:lang w:val="en-US"/>
        </w:rPr>
      </w:pPr>
    </w:p>
    <w:p w14:paraId="1CBF4268" w14:textId="77777777" w:rsidR="008D31B8" w:rsidRPr="00CA78F4" w:rsidRDefault="008D31B8" w:rsidP="008D31B8">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B80749">
        <w:rPr>
          <w:rFonts w:ascii="Arial" w:hAnsi="Arial" w:cs="Arial"/>
          <w:b/>
          <w:i/>
          <w:sz w:val="32"/>
          <w:szCs w:val="24"/>
          <w:lang w:val="en-US"/>
        </w:rPr>
        <w:t xml:space="preserve"> 2-</w:t>
      </w:r>
      <w:r w:rsidRPr="00B8510D">
        <w:rPr>
          <w:rFonts w:ascii="Sylfaen" w:hAnsi="Sylfaen" w:cs="Sylfaen"/>
          <w:b/>
          <w:i/>
          <w:sz w:val="32"/>
          <w:szCs w:val="24"/>
          <w:lang w:val="ru-RU"/>
        </w:rPr>
        <w:t>րդ</w:t>
      </w:r>
      <w:r w:rsidRPr="00B80749">
        <w:rPr>
          <w:rFonts w:ascii="Arial" w:hAnsi="Arial" w:cs="Arial"/>
          <w:b/>
          <w:i/>
          <w:sz w:val="32"/>
          <w:szCs w:val="24"/>
          <w:lang w:val="en-US"/>
        </w:rPr>
        <w:t xml:space="preserve"> </w:t>
      </w:r>
      <w:r w:rsidRPr="00B8510D">
        <w:rPr>
          <w:rFonts w:ascii="Sylfaen" w:hAnsi="Sylfaen" w:cs="Sylfaen"/>
          <w:b/>
          <w:i/>
          <w:sz w:val="32"/>
          <w:szCs w:val="24"/>
          <w:lang w:val="ru-RU"/>
        </w:rPr>
        <w:t>կետի</w:t>
      </w:r>
      <w:r w:rsidRPr="00B80749">
        <w:rPr>
          <w:rFonts w:ascii="GHEA Grapalat" w:hAnsi="GHEA Grapalat"/>
          <w:sz w:val="24"/>
          <w:szCs w:val="24"/>
          <w:lang w:val="en-US"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34940A7D" w14:textId="77777777" w:rsidR="00F53652" w:rsidRDefault="00F53652" w:rsidP="00F53652">
      <w:pPr>
        <w:pStyle w:val="BodyTextIndent2"/>
        <w:spacing w:line="240" w:lineRule="auto"/>
        <w:ind w:firstLine="567"/>
        <w:rPr>
          <w:rFonts w:ascii="GHEA Grapalat" w:hAnsi="GHEA Grapalat"/>
        </w:rPr>
      </w:pPr>
    </w:p>
    <w:p w14:paraId="2E6329D7" w14:textId="77777777" w:rsidR="00F53652" w:rsidRDefault="00F53652" w:rsidP="00F53652">
      <w:pPr>
        <w:pStyle w:val="BodyTextIndent2"/>
        <w:spacing w:line="240" w:lineRule="auto"/>
        <w:ind w:firstLine="567"/>
        <w:rPr>
          <w:rFonts w:ascii="GHEA Grapalat" w:hAnsi="GHEA Grapalat"/>
        </w:rPr>
      </w:pPr>
      <w:r w:rsidRPr="00A71D81">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2D48DB13" w14:textId="77777777" w:rsidR="00F53652" w:rsidRPr="00A71D81" w:rsidRDefault="00F53652" w:rsidP="00F53652">
      <w:pPr>
        <w:pStyle w:val="BodyTextIndent2"/>
        <w:spacing w:line="240" w:lineRule="auto"/>
        <w:ind w:firstLine="567"/>
        <w:rPr>
          <w:rFonts w:ascii="GHEA Grapalat" w:hAnsi="GHEA Grapalat"/>
        </w:rPr>
      </w:pPr>
    </w:p>
    <w:p w14:paraId="5F0923B2" w14:textId="77777777" w:rsidR="00F53652" w:rsidRDefault="00F53652" w:rsidP="00F53652">
      <w:pPr>
        <w:pStyle w:val="BodyTextIndent2"/>
        <w:numPr>
          <w:ilvl w:val="1"/>
          <w:numId w:val="3"/>
        </w:numPr>
        <w:spacing w:line="240" w:lineRule="auto"/>
        <w:rPr>
          <w:rFonts w:ascii="GHEA Grapalat" w:hAnsi="GHEA Grapalat"/>
        </w:rPr>
      </w:pPr>
      <w:r w:rsidRPr="007C07A9">
        <w:rPr>
          <w:rFonts w:ascii="GHEA Grapalat" w:hAnsi="GHEA Grapalat"/>
          <w:b/>
        </w:rPr>
        <w:t>Սույն ընթացակարգի շրջանակում, ընտրված մասնակցին կանխավճար չի հատկացվի</w:t>
      </w:r>
      <w:r w:rsidRPr="000E2DAE">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241918"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C022A1D" w14:textId="77777777" w:rsidR="005E2022"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14:paraId="7F33F708" w14:textId="7A169B8F"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lastRenderedPageBreak/>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val="en-US" w:eastAsia="en-US"/>
        </w:rPr>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2631756"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w:t>
      </w:r>
      <w:r w:rsidR="008E2D5C">
        <w:rPr>
          <w:rFonts w:ascii="GHEA Grapalat" w:hAnsi="GHEA Grapalat"/>
          <w:color w:val="000000"/>
          <w:sz w:val="20"/>
          <w:szCs w:val="20"/>
          <w:lang w:val="hy-AM"/>
        </w:rPr>
        <w:t>պ</w:t>
      </w:r>
      <w:r w:rsidRPr="00A71D81">
        <w:rPr>
          <w:rFonts w:ascii="GHEA Grapalat" w:hAnsi="GHEA Grapalat"/>
          <w:color w:val="000000"/>
          <w:sz w:val="20"/>
          <w:szCs w:val="20"/>
          <w:lang w:val="hy-AM"/>
        </w:rPr>
        <w:t xml:space="preserve">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lastRenderedPageBreak/>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979F77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403DD3D"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4C74B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69E43338" w14:textId="72E402B1" w:rsidR="0059282A" w:rsidRPr="00A631E4" w:rsidRDefault="00096865" w:rsidP="0059282A">
      <w:pPr>
        <w:pStyle w:val="BodyTextIndent2"/>
        <w:spacing w:line="240" w:lineRule="auto"/>
        <w:ind w:firstLine="567"/>
        <w:rPr>
          <w:rFonts w:ascii="GHEA Grapalat" w:hAnsi="GHEA Grapalat" w:cs="Sylfaen"/>
          <w:b/>
          <w:szCs w:val="24"/>
          <w:lang w:val="hy-AM"/>
        </w:rPr>
      </w:pPr>
      <w:r w:rsidRPr="00A71D81">
        <w:rPr>
          <w:rFonts w:ascii="GHEA Grapalat" w:hAnsi="GHEA Grapalat" w:cs="Sylfaen"/>
          <w:szCs w:val="24"/>
          <w:lang w:val="hy-AM"/>
        </w:rPr>
        <w:t xml:space="preserve">4.2 </w:t>
      </w:r>
      <w:r w:rsidR="0059282A" w:rsidRPr="00AE2768">
        <w:rPr>
          <w:rFonts w:ascii="GHEA Grapalat" w:hAnsi="GHEA Grapalat" w:cs="Sylfaen"/>
          <w:szCs w:val="24"/>
          <w:lang w:val="hy-AM"/>
        </w:rPr>
        <w:t xml:space="preserve">Ընթացակարգի հայտերն անհրաժեշտ է ներկայացնել </w:t>
      </w:r>
      <w:r w:rsidR="0059282A" w:rsidRPr="002F58FE">
        <w:rPr>
          <w:rFonts w:ascii="GHEA Grapalat" w:hAnsi="GHEA Grapalat" w:cs="Sylfaen"/>
          <w:szCs w:val="24"/>
          <w:lang w:val="hy-AM"/>
        </w:rPr>
        <w:t xml:space="preserve">հանձնաժողովին </w:t>
      </w:r>
      <w:r w:rsidR="0059282A" w:rsidRPr="00AE2768">
        <w:rPr>
          <w:rFonts w:ascii="GHEA Grapalat" w:hAnsi="GHEA Grapalat" w:cs="Sylfaen"/>
          <w:szCs w:val="24"/>
          <w:lang w:val="hy-AM"/>
        </w:rPr>
        <w:t xml:space="preserve">ոչ ուշ, քան սույն ընթացակարգի հայտարարությունը և հրավերը </w:t>
      </w:r>
      <w:r w:rsidR="0059282A" w:rsidRPr="002F58FE">
        <w:rPr>
          <w:rFonts w:ascii="GHEA Grapalat" w:hAnsi="GHEA Grapalat" w:cs="Sylfaen"/>
          <w:szCs w:val="24"/>
          <w:lang w:val="hy-AM"/>
        </w:rPr>
        <w:t xml:space="preserve">տեղեկագրում </w:t>
      </w:r>
      <w:r w:rsidR="0059282A" w:rsidRPr="00AE2768">
        <w:rPr>
          <w:rFonts w:ascii="GHEA Grapalat" w:hAnsi="GHEA Grapalat" w:cs="Sylfaen"/>
          <w:szCs w:val="24"/>
          <w:lang w:val="hy-AM"/>
        </w:rPr>
        <w:t xml:space="preserve">հրապարակվելու օրվանից հաշված </w:t>
      </w:r>
      <w:r w:rsidR="0059282A" w:rsidRPr="008C1D39">
        <w:rPr>
          <w:rFonts w:ascii="GHEA Grapalat" w:hAnsi="GHEA Grapalat" w:cs="Sylfaen"/>
          <w:b/>
          <w:szCs w:val="24"/>
          <w:lang w:val="hy-AM"/>
        </w:rPr>
        <w:t>7</w:t>
      </w:r>
      <w:r w:rsidR="0059282A" w:rsidRPr="00A631E4">
        <w:rPr>
          <w:rFonts w:ascii="GHEA Grapalat" w:hAnsi="GHEA Grapalat" w:cs="Sylfaen"/>
          <w:b/>
          <w:szCs w:val="24"/>
          <w:lang w:val="hy-AM"/>
        </w:rPr>
        <w:t xml:space="preserve">-րդ օրվա ժամը 11:00-ն, ք. Երևան Բուզանդի 1/4  հասցեով։  </w:t>
      </w:r>
    </w:p>
    <w:p w14:paraId="0DE93E7A" w14:textId="775BA901" w:rsidR="00A232D9" w:rsidRPr="00A71D81" w:rsidRDefault="0059282A"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9097E" w:rsidRPr="007170FA">
        <w:rPr>
          <w:rFonts w:ascii="GHEA Grapalat" w:hAnsi="GHEA Grapalat" w:cs="Sylfaen"/>
          <w:szCs w:val="24"/>
          <w:lang w:val="hy-AM"/>
        </w:rPr>
        <w:t>Նարինե Աբրահամյանը</w:t>
      </w:r>
      <w:r w:rsidRPr="00A71D81">
        <w:rPr>
          <w:rFonts w:ascii="GHEA Grapalat" w:hAnsi="GHEA Grapalat" w:cs="Sylfaen"/>
          <w:szCs w:val="24"/>
          <w:lang w:val="hy-AM"/>
        </w:rPr>
        <w:t xml:space="preserve">։ </w:t>
      </w:r>
      <w:r w:rsidR="00A232D9"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0D69F5">
        <w:rPr>
          <w:rFonts w:ascii="GHEA Grapalat" w:hAnsi="GHEA Grapalat" w:cs="Sylfaen"/>
          <w:b/>
          <w:sz w:val="20"/>
          <w:szCs w:val="24"/>
          <w:lang w:val="hy-AM" w:eastAsia="en-US"/>
        </w:rPr>
        <w:t>իրական շահառուների վերաբերյալ հայտարարագիր՝ համաձայն հավելված 1-ի:</w:t>
      </w:r>
      <w:r w:rsidR="005F1C06" w:rsidRPr="005F1C06">
        <w:rPr>
          <w:rFonts w:ascii="GHEA Grapalat" w:hAnsi="GHEA Grapalat" w:cs="Sylfaen"/>
          <w:sz w:val="20"/>
          <w:szCs w:val="24"/>
          <w:lang w:val="hy-AM" w:eastAsia="en-US"/>
        </w:rPr>
        <w:t xml:space="preserve"> </w:t>
      </w:r>
      <w:r w:rsidR="005F1C06" w:rsidRPr="000D69F5">
        <w:rPr>
          <w:rFonts w:ascii="GHEA Grapalat" w:hAnsi="GHEA Grapalat" w:cs="Sylfaen"/>
          <w:b/>
          <w:sz w:val="20"/>
          <w:szCs w:val="24"/>
          <w:lang w:val="hy-AM" w:eastAsia="en-US"/>
        </w:rPr>
        <w:t>Հայտարարագիր չի ներկայացվում, եթե մասնակիցը անհատ ձեռնարկատեր կամ ֆիզիկական անձ է:</w:t>
      </w:r>
      <w:r w:rsidR="005F1C06" w:rsidRPr="005F1C06">
        <w:rPr>
          <w:rFonts w:ascii="GHEA Grapalat" w:hAnsi="GHEA Grapalat" w:cs="Sylfaen"/>
          <w:sz w:val="20"/>
          <w:szCs w:val="24"/>
          <w:lang w:val="hy-AM" w:eastAsia="en-US"/>
        </w:rPr>
        <w:t xml:space="preserve">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0D69F5">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0D69F5">
        <w:rPr>
          <w:rFonts w:ascii="GHEA Grapalat" w:hAnsi="GHEA Grapalat" w:cs="Sylfaen"/>
          <w:b/>
          <w:sz w:val="20"/>
          <w:szCs w:val="24"/>
          <w:lang w:val="hy-AM" w:eastAsia="en-US"/>
        </w:rPr>
        <w:t xml:space="preserve">մոդելը </w:t>
      </w:r>
      <w:r w:rsidR="00737D93" w:rsidRPr="000D69F5">
        <w:rPr>
          <w:rFonts w:ascii="GHEA Grapalat" w:hAnsi="GHEA Grapalat" w:cs="Sylfaen"/>
          <w:b/>
          <w:sz w:val="20"/>
          <w:szCs w:val="24"/>
          <w:lang w:val="hy-AM" w:eastAsia="en-US"/>
        </w:rPr>
        <w:t>և արտադրողի անվանումը (այսուհետ՝ ապրանքի ամբողջական նկարագիր)</w:t>
      </w:r>
      <w:r w:rsidR="00C01EE8" w:rsidRPr="000D69F5">
        <w:rPr>
          <w:rFonts w:ascii="GHEA Grapalat" w:hAnsi="GHEA Grapalat" w:cs="Sylfaen"/>
          <w:b/>
          <w:sz w:val="20"/>
          <w:lang w:val="hy-AM"/>
        </w:rPr>
        <w:t xml:space="preserve">: Ընդ որում մասնակիցը կարող է ներկայացնել մեկից ավելի </w:t>
      </w:r>
      <w:r w:rsidR="00C01EE8" w:rsidRPr="000D69F5">
        <w:rPr>
          <w:rFonts w:ascii="GHEA Grapalat" w:hAnsi="GHEA Grapalat" w:cs="Sylfaen"/>
          <w:b/>
          <w:sz w:val="20"/>
          <w:lang w:val="hy-AM"/>
        </w:rPr>
        <w:lastRenderedPageBreak/>
        <w:t xml:space="preserve">արտադրողների կողմից արտադրված, ինչպես նաև տարբեր ապրանքային նշան, ֆիրմային անվանում և </w:t>
      </w:r>
      <w:r w:rsidR="00AE74A0" w:rsidRPr="000D69F5">
        <w:rPr>
          <w:rFonts w:ascii="GHEA Grapalat" w:hAnsi="GHEA Grapalat" w:cs="Sylfaen"/>
          <w:b/>
          <w:sz w:val="20"/>
          <w:lang w:val="hy-AM"/>
        </w:rPr>
        <w:t>մոդել</w:t>
      </w:r>
      <w:r w:rsidR="00E56508" w:rsidRPr="000D69F5">
        <w:rPr>
          <w:rFonts w:ascii="GHEA Grapalat" w:hAnsi="GHEA Grapalat" w:cs="Sylfaen"/>
          <w:b/>
          <w:sz w:val="20"/>
          <w:lang w:val="hy-AM"/>
        </w:rPr>
        <w:t xml:space="preserve"> </w:t>
      </w:r>
      <w:r w:rsidR="00C01EE8" w:rsidRPr="000D69F5">
        <w:rPr>
          <w:rFonts w:ascii="GHEA Grapalat" w:hAnsi="GHEA Grapalat" w:cs="Sylfaen"/>
          <w:b/>
          <w:sz w:val="20"/>
          <w:lang w:val="hy-AM"/>
        </w:rPr>
        <w:t>ունեցող ապրանքներ</w:t>
      </w:r>
      <w:r w:rsidR="00CC049D" w:rsidRPr="000D69F5">
        <w:rPr>
          <w:rFonts w:ascii="GHEA Grapalat" w:hAnsi="GHEA Grapalat" w:cs="Sylfaen"/>
          <w:b/>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4"/>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32E580AF" w:rsidR="000845F6" w:rsidRPr="00A71D81" w:rsidRDefault="00E326DD" w:rsidP="001E26A0">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CB54D6">
        <w:rPr>
          <w:rFonts w:ascii="GHEA Grapalat" w:hAnsi="GHEA Grapalat" w:cs="Sylfaen"/>
          <w:b/>
          <w:sz w:val="20"/>
          <w:szCs w:val="24"/>
          <w:lang w:eastAsia="en-US"/>
        </w:rPr>
        <w:t>Մ</w:t>
      </w:r>
      <w:r w:rsidR="00A45946" w:rsidRPr="00CB54D6">
        <w:rPr>
          <w:rFonts w:ascii="GHEA Grapalat" w:hAnsi="GHEA Grapalat" w:cs="Sylfaen"/>
          <w:b/>
          <w:sz w:val="20"/>
          <w:szCs w:val="24"/>
          <w:lang w:val="hy-AM" w:eastAsia="en-US"/>
        </w:rPr>
        <w:t xml:space="preserve">ասնակիցների գնային առաջարկների </w:t>
      </w:r>
      <w:r w:rsidR="00934B33" w:rsidRPr="00CB54D6">
        <w:rPr>
          <w:rFonts w:ascii="GHEA Grapalat" w:hAnsi="GHEA Grapalat" w:cs="Sylfaen"/>
          <w:b/>
          <w:sz w:val="20"/>
          <w:szCs w:val="24"/>
          <w:lang w:val="hy-AM" w:eastAsia="en-US"/>
        </w:rPr>
        <w:t>գնահատում</w:t>
      </w:r>
      <w:r w:rsidR="00934B33" w:rsidRPr="00CB54D6">
        <w:rPr>
          <w:rFonts w:ascii="GHEA Grapalat" w:hAnsi="GHEA Grapalat" w:cs="Sylfaen"/>
          <w:b/>
          <w:sz w:val="20"/>
          <w:szCs w:val="24"/>
          <w:lang w:eastAsia="en-US"/>
        </w:rPr>
        <w:t>ն</w:t>
      </w:r>
      <w:r w:rsidR="00934B33" w:rsidRPr="00CB54D6">
        <w:rPr>
          <w:rFonts w:ascii="GHEA Grapalat" w:hAnsi="GHEA Grapalat" w:cs="Sylfaen"/>
          <w:b/>
          <w:sz w:val="20"/>
          <w:szCs w:val="24"/>
          <w:lang w:val="hy-AM" w:eastAsia="en-US"/>
        </w:rPr>
        <w:t xml:space="preserve"> </w:t>
      </w:r>
      <w:r w:rsidR="00934B33" w:rsidRPr="00CB54D6">
        <w:rPr>
          <w:rFonts w:ascii="GHEA Grapalat" w:hAnsi="GHEA Grapalat" w:cs="Sylfaen"/>
          <w:b/>
          <w:sz w:val="20"/>
          <w:szCs w:val="24"/>
          <w:lang w:eastAsia="en-US"/>
        </w:rPr>
        <w:t>ու</w:t>
      </w:r>
      <w:r w:rsidR="00A45946" w:rsidRPr="00CB54D6">
        <w:rPr>
          <w:rFonts w:ascii="GHEA Grapalat" w:hAnsi="GHEA Grapalat" w:cs="Sylfaen"/>
          <w:b/>
          <w:sz w:val="20"/>
          <w:szCs w:val="24"/>
          <w:lang w:val="hy-AM" w:eastAsia="en-US"/>
        </w:rPr>
        <w:t xml:space="preserve"> համեմատումն իրականացվում </w:t>
      </w:r>
      <w:r w:rsidR="00934B33" w:rsidRPr="00CB54D6">
        <w:rPr>
          <w:rFonts w:ascii="GHEA Grapalat" w:hAnsi="GHEA Grapalat" w:cs="Sylfaen"/>
          <w:b/>
          <w:sz w:val="20"/>
          <w:szCs w:val="24"/>
          <w:lang w:eastAsia="en-US"/>
        </w:rPr>
        <w:t>են</w:t>
      </w:r>
      <w:r w:rsidR="00A45946" w:rsidRPr="00CB54D6">
        <w:rPr>
          <w:rFonts w:ascii="GHEA Grapalat" w:hAnsi="GHEA Grapalat" w:cs="Sylfaen"/>
          <w:b/>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w:t>
      </w:r>
      <w:r w:rsidR="00A45946" w:rsidRPr="00A71D81">
        <w:rPr>
          <w:rFonts w:ascii="GHEA Grapalat" w:hAnsi="GHEA Grapalat"/>
          <w:sz w:val="20"/>
          <w:lang w:val="es-ES"/>
        </w:rPr>
        <w:lastRenderedPageBreak/>
        <w:t xml:space="preserve">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0E06B03D" w14:textId="3B50190C" w:rsidR="000A706E" w:rsidRPr="00D87E65" w:rsidRDefault="00FD2748" w:rsidP="000A706E">
      <w:pPr>
        <w:ind w:firstLine="567"/>
        <w:jc w:val="both"/>
        <w:rPr>
          <w:rFonts w:ascii="GHEA Grapalat" w:hAnsi="GHEA Grapalat" w:cs="Tahoma"/>
          <w:sz w:val="20"/>
          <w:szCs w:val="20"/>
          <w:lang w:val="hy-AM"/>
        </w:rPr>
      </w:pPr>
      <w:r w:rsidRPr="00241918">
        <w:rPr>
          <w:rFonts w:ascii="GHEA Grapalat" w:hAnsi="GHEA Grapalat"/>
          <w:lang w:val="af-ZA"/>
        </w:rPr>
        <w:t>8</w:t>
      </w:r>
      <w:r w:rsidR="00096865" w:rsidRPr="00241918">
        <w:rPr>
          <w:rFonts w:ascii="GHEA Grapalat" w:hAnsi="GHEA Grapalat"/>
          <w:lang w:val="af-ZA"/>
        </w:rPr>
        <w:t xml:space="preserve">.1 </w:t>
      </w:r>
      <w:r w:rsidR="000A706E" w:rsidRPr="00D97B53">
        <w:rPr>
          <w:rFonts w:ascii="GHEA Grapalat" w:hAnsi="GHEA Grapalat" w:cs="Sylfaen"/>
          <w:sz w:val="20"/>
        </w:rPr>
        <w:t>Հայտերի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բացումը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կկատարվի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հանձնաժողովի՝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հայտերի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բացման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և</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գնահատման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նիստում՝</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սույն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ընթացակարգի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հայտարարությունը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և</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հրավերը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համակարգում</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հրապարակվելու</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օրվանից</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հաշված</w:t>
      </w:r>
      <w:r w:rsidR="000A706E" w:rsidRPr="002F58FE">
        <w:rPr>
          <w:rFonts w:ascii="GHEA Grapalat" w:hAnsi="GHEA Grapalat" w:cs="Sylfaen"/>
          <w:lang w:val="af-ZA"/>
        </w:rPr>
        <w:t xml:space="preserve"> </w:t>
      </w:r>
      <w:r w:rsidR="000A706E" w:rsidRPr="00B20F75">
        <w:rPr>
          <w:rFonts w:ascii="GHEA Grapalat" w:hAnsi="GHEA Grapalat" w:cs="Sylfaen"/>
          <w:b/>
          <w:sz w:val="20"/>
          <w:szCs w:val="20"/>
          <w:lang w:val="af-ZA"/>
        </w:rPr>
        <w:t>7-</w:t>
      </w:r>
      <w:r w:rsidR="000A706E" w:rsidRPr="00B20F75">
        <w:rPr>
          <w:rFonts w:ascii="GHEA Grapalat" w:hAnsi="GHEA Grapalat" w:cs="Sylfaen"/>
          <w:b/>
          <w:sz w:val="20"/>
          <w:szCs w:val="20"/>
          <w:lang w:val="ru-RU"/>
        </w:rPr>
        <w:t>րդ</w:t>
      </w:r>
      <w:r w:rsidR="000A706E" w:rsidRPr="00B20F75">
        <w:rPr>
          <w:rFonts w:ascii="GHEA Grapalat" w:hAnsi="GHEA Grapalat" w:cs="Sylfaen"/>
          <w:b/>
          <w:sz w:val="20"/>
          <w:szCs w:val="20"/>
          <w:lang w:val="af-ZA"/>
        </w:rPr>
        <w:t xml:space="preserve"> </w:t>
      </w:r>
      <w:r w:rsidR="000A706E" w:rsidRPr="00B20F75">
        <w:rPr>
          <w:rFonts w:ascii="GHEA Grapalat" w:hAnsi="GHEA Grapalat" w:cs="Sylfaen"/>
          <w:b/>
          <w:sz w:val="20"/>
          <w:szCs w:val="20"/>
          <w:lang w:val="ru-RU"/>
        </w:rPr>
        <w:t>օրվա</w:t>
      </w:r>
      <w:r w:rsidR="000A706E" w:rsidRPr="00B20F75">
        <w:rPr>
          <w:rFonts w:ascii="GHEA Grapalat" w:hAnsi="GHEA Grapalat" w:cs="Sylfaen"/>
          <w:b/>
          <w:sz w:val="20"/>
          <w:szCs w:val="20"/>
          <w:lang w:val="af-ZA"/>
        </w:rPr>
        <w:t xml:space="preserve"> </w:t>
      </w:r>
      <w:r w:rsidR="000A706E" w:rsidRPr="00B20F75">
        <w:rPr>
          <w:rFonts w:ascii="GHEA Grapalat" w:hAnsi="GHEA Grapalat" w:cs="Sylfaen"/>
          <w:b/>
          <w:sz w:val="20"/>
          <w:szCs w:val="20"/>
          <w:lang w:val="ru-RU"/>
        </w:rPr>
        <w:t>ժամը</w:t>
      </w:r>
      <w:r w:rsidR="000A706E" w:rsidRPr="00B20F75">
        <w:rPr>
          <w:rFonts w:ascii="GHEA Grapalat" w:hAnsi="GHEA Grapalat" w:cs="Sylfaen"/>
          <w:b/>
          <w:sz w:val="20"/>
          <w:szCs w:val="20"/>
          <w:lang w:val="af-ZA"/>
        </w:rPr>
        <w:t xml:space="preserve"> 11:00-</w:t>
      </w:r>
      <w:r w:rsidR="000A706E" w:rsidRPr="00B20F75">
        <w:rPr>
          <w:rFonts w:ascii="GHEA Grapalat" w:hAnsi="GHEA Grapalat" w:cs="Sylfaen"/>
          <w:b/>
          <w:sz w:val="20"/>
          <w:szCs w:val="20"/>
          <w:lang w:val="ru-RU"/>
        </w:rPr>
        <w:t>ին</w:t>
      </w:r>
      <w:r w:rsidR="000A706E" w:rsidRPr="00B20F75">
        <w:rPr>
          <w:rFonts w:ascii="GHEA Grapalat" w:hAnsi="GHEA Grapalat" w:cs="Tahoma"/>
          <w:sz w:val="20"/>
          <w:szCs w:val="20"/>
          <w:lang w:val="af-ZA"/>
        </w:rPr>
        <w:t>։</w:t>
      </w:r>
      <w:r w:rsidR="00D87E65">
        <w:rPr>
          <w:rFonts w:ascii="GHEA Grapalat" w:hAnsi="GHEA Grapalat" w:cs="Tahoma"/>
          <w:sz w:val="20"/>
          <w:szCs w:val="20"/>
          <w:lang w:val="hy-AM"/>
        </w:rPr>
        <w:t xml:space="preserve"> </w:t>
      </w:r>
    </w:p>
    <w:p w14:paraId="0ABBCB6C" w14:textId="4497C8FF" w:rsidR="004348F9" w:rsidRPr="006D2E03" w:rsidRDefault="004348F9" w:rsidP="000A706E">
      <w:pPr>
        <w:pStyle w:val="BodyTextIndent2"/>
        <w:spacing w:line="240" w:lineRule="auto"/>
        <w:ind w:firstLine="567"/>
        <w:rPr>
          <w:rFonts w:ascii="GHEA Grapalat" w:hAnsi="GHEA Grapalat" w:cs="Sylfaen"/>
        </w:rPr>
      </w:pPr>
      <w:r w:rsidRPr="00D0011F">
        <w:rPr>
          <w:rFonts w:ascii="GHEA Grapalat" w:hAnsi="GHEA Grapalat" w:cs="Sylfaen"/>
          <w:lang w:val="hy-AM"/>
        </w:rPr>
        <w:t>Հայտերի</w:t>
      </w:r>
      <w:r w:rsidRPr="006D2E03">
        <w:rPr>
          <w:rFonts w:ascii="GHEA Grapalat" w:hAnsi="GHEA Grapalat" w:cs="Sylfaen"/>
        </w:rPr>
        <w:t xml:space="preserve"> </w:t>
      </w:r>
      <w:r w:rsidRPr="00D0011F">
        <w:rPr>
          <w:rFonts w:ascii="GHEA Grapalat" w:hAnsi="GHEA Grapalat" w:cs="Sylfaen"/>
          <w:lang w:val="hy-AM"/>
        </w:rPr>
        <w:t>բացման</w:t>
      </w:r>
      <w:r w:rsidRPr="006D2E03">
        <w:rPr>
          <w:rFonts w:ascii="GHEA Grapalat" w:hAnsi="GHEA Grapalat" w:cs="Sylfaen"/>
        </w:rPr>
        <w:t xml:space="preserve"> և գնահատման </w:t>
      </w:r>
      <w:r w:rsidRPr="00D0011F">
        <w:rPr>
          <w:rFonts w:ascii="GHEA Grapalat" w:hAnsi="GHEA Grapalat" w:cs="Sylfaen"/>
          <w:lang w:val="hy-AM"/>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631AFAE" w14:textId="77777777" w:rsidR="000A706E" w:rsidRPr="00613074" w:rsidRDefault="000A706E" w:rsidP="000A706E">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 xml:space="preserve">8.4 </w:t>
      </w:r>
      <w:r w:rsidRPr="00A71D81">
        <w:rPr>
          <w:rFonts w:ascii="GHEA Grapalat" w:hAnsi="GHEA Grapalat" w:cs="Sylfaen"/>
          <w:i w:val="0"/>
          <w:szCs w:val="24"/>
          <w:lang w:val="hy-AM"/>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հայտում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անհամապատասխանություն</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տեղ</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գտել</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թվերով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միջև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հիմք</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ընդունվում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երկու</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ավելի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արժույթներով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դրանք</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համեմատվում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Հայաստանի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Հանրապետության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դրամով</w:t>
      </w:r>
      <w:r w:rsidRPr="00A71D81">
        <w:rPr>
          <w:rFonts w:ascii="GHEA Grapalat" w:hAnsi="GHEA Grapalat" w:cs="Sylfaen"/>
          <w:i w:val="0"/>
          <w:szCs w:val="24"/>
          <w:lang w:val="af-ZA"/>
        </w:rPr>
        <w:t xml:space="preserve">` </w:t>
      </w:r>
      <w:r w:rsidRPr="00613074">
        <w:rPr>
          <w:rFonts w:ascii="GHEA Grapalat" w:hAnsi="GHEA Grapalat" w:cs="Sylfaen"/>
          <w:b/>
          <w:i w:val="0"/>
          <w:szCs w:val="24"/>
          <w:lang w:val="af-ZA"/>
        </w:rPr>
        <w:t xml:space="preserve">ՀՀ կենտրոնական բանկի տվյալ օրվա  </w:t>
      </w:r>
      <w:r w:rsidRPr="00613074">
        <w:rPr>
          <w:rFonts w:ascii="GHEA Grapalat" w:hAnsi="GHEA Grapalat" w:cs="Sylfaen"/>
          <w:b/>
          <w:i w:val="0"/>
          <w:szCs w:val="24"/>
          <w:lang w:val="ru-RU"/>
        </w:rPr>
        <w:t>փոխարժեքով։</w:t>
      </w:r>
      <w:r w:rsidRPr="00613074">
        <w:rPr>
          <w:rFonts w:ascii="GHEA Grapalat" w:hAnsi="GHEA Grapalat" w:cs="Sylfaen"/>
          <w:b/>
          <w:i w:val="0"/>
          <w:szCs w:val="24"/>
          <w:lang w:val="af-ZA"/>
        </w:rPr>
        <w:t xml:space="preserve"> </w:t>
      </w:r>
    </w:p>
    <w:p w14:paraId="4BF4ECBC" w14:textId="7D685281" w:rsidR="009B6D58" w:rsidRPr="00B17010" w:rsidRDefault="00FD2748" w:rsidP="00EF3662">
      <w:pPr>
        <w:pStyle w:val="norm"/>
        <w:spacing w:line="240" w:lineRule="auto"/>
        <w:rPr>
          <w:rFonts w:ascii="GHEA Grapalat" w:hAnsi="GHEA Grapalat" w:cs="Sylfaen"/>
          <w:b/>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B17010">
        <w:rPr>
          <w:rFonts w:ascii="GHEA Grapalat" w:hAnsi="GHEA Grapalat" w:cs="Sylfaen"/>
          <w:b/>
          <w:sz w:val="20"/>
          <w:szCs w:val="24"/>
          <w:lang w:val="ru-RU" w:eastAsia="en-US"/>
        </w:rPr>
        <w:t>Առաջարկված</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նվազագույն</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գների</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հավասարության</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դեպքում</w:t>
      </w:r>
      <w:r w:rsidR="00AE74A0" w:rsidRPr="00B17010">
        <w:rPr>
          <w:rFonts w:ascii="GHEA Grapalat" w:hAnsi="GHEA Grapalat" w:cs="Sylfaen"/>
          <w:b/>
          <w:sz w:val="20"/>
          <w:szCs w:val="24"/>
          <w:lang w:val="hy-AM" w:eastAsia="en-US"/>
        </w:rPr>
        <w:t>՝</w:t>
      </w:r>
      <w:r w:rsidR="009B6D58" w:rsidRPr="00B17010">
        <w:rPr>
          <w:rFonts w:ascii="GHEA Grapalat" w:hAnsi="GHEA Grapalat" w:cs="Sylfaen"/>
          <w:b/>
          <w:sz w:val="20"/>
          <w:szCs w:val="24"/>
          <w:lang w:val="af-ZA" w:eastAsia="en-US"/>
        </w:rPr>
        <w:t xml:space="preserve"> </w:t>
      </w:r>
    </w:p>
    <w:p w14:paraId="0E2ABB9F" w14:textId="0FEFB776"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B17010" w:rsidRPr="00B02D35">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sidRPr="007C2D9A">
        <w:rPr>
          <w:rFonts w:ascii="GHEA Grapalat" w:hAnsi="GHEA Grapalat" w:cs="Sylfaen"/>
          <w:b/>
          <w:sz w:val="20"/>
          <w:szCs w:val="24"/>
          <w:lang w:val="hy-AM" w:eastAsia="en-US"/>
        </w:rPr>
        <w:t xml:space="preserve">հավասար գներ </w:t>
      </w:r>
      <w:r w:rsidR="00143E8C" w:rsidRPr="007C2D9A">
        <w:rPr>
          <w:rFonts w:ascii="GHEA Grapalat" w:hAnsi="GHEA Grapalat" w:cs="Sylfaen"/>
          <w:b/>
          <w:sz w:val="20"/>
          <w:szCs w:val="24"/>
          <w:lang w:val="ru-RU" w:eastAsia="en-US"/>
        </w:rPr>
        <w:t>ներկայացրած</w:t>
      </w:r>
      <w:r w:rsidR="00143E8C" w:rsidRPr="007C2D9A">
        <w:rPr>
          <w:rFonts w:ascii="GHEA Grapalat" w:hAnsi="GHEA Grapalat" w:cs="Sylfaen"/>
          <w:b/>
          <w:sz w:val="20"/>
          <w:szCs w:val="24"/>
          <w:lang w:val="af-ZA" w:eastAsia="en-US"/>
        </w:rPr>
        <w:t xml:space="preserve"> </w:t>
      </w:r>
      <w:r w:rsidR="00143E8C" w:rsidRPr="007C2D9A">
        <w:rPr>
          <w:rFonts w:ascii="GHEA Grapalat" w:hAnsi="GHEA Grapalat" w:cs="Sylfaen"/>
          <w:b/>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E445F6" w:rsidRDefault="00DB4EFF" w:rsidP="00154FCB">
      <w:pPr>
        <w:pStyle w:val="ListParagraph"/>
        <w:numPr>
          <w:ilvl w:val="0"/>
          <w:numId w:val="18"/>
        </w:numPr>
        <w:shd w:val="clear" w:color="auto" w:fill="FFFFFF"/>
        <w:ind w:left="0" w:firstLine="426"/>
        <w:jc w:val="both"/>
        <w:rPr>
          <w:rFonts w:ascii="GHEA Grapalat" w:hAnsi="GHEA Grapalat" w:cs="Sylfaen"/>
          <w:b/>
          <w:sz w:val="20"/>
          <w:lang w:val="af-ZA"/>
        </w:rPr>
      </w:pPr>
      <w:r w:rsidRPr="00E445F6">
        <w:rPr>
          <w:rFonts w:ascii="GHEA Grapalat" w:hAnsi="GHEA Grapalat" w:cs="Sylfaen"/>
          <w:b/>
          <w:sz w:val="20"/>
          <w:lang w:val="af-ZA"/>
        </w:rPr>
        <w:t xml:space="preserve">սույն կետով նախատեսված՝ </w:t>
      </w:r>
      <w:r w:rsidRPr="00E445F6">
        <w:rPr>
          <w:rFonts w:ascii="GHEA Grapalat" w:hAnsi="GHEA Grapalat" w:cs="Sylfaen"/>
          <w:b/>
          <w:sz w:val="20"/>
          <w:lang w:val="ru-RU"/>
        </w:rPr>
        <w:t>լիազորված</w:t>
      </w:r>
      <w:r w:rsidRPr="00E445F6">
        <w:rPr>
          <w:rFonts w:ascii="GHEA Grapalat" w:hAnsi="GHEA Grapalat" w:cs="Sylfaen"/>
          <w:b/>
          <w:sz w:val="20"/>
          <w:lang w:val="af-ZA"/>
        </w:rPr>
        <w:t xml:space="preserve"> </w:t>
      </w:r>
      <w:r w:rsidRPr="00E445F6">
        <w:rPr>
          <w:rFonts w:ascii="GHEA Grapalat" w:hAnsi="GHEA Grapalat" w:cs="Sylfaen"/>
          <w:b/>
          <w:sz w:val="20"/>
          <w:lang w:val="ru-RU"/>
        </w:rPr>
        <w:t>մարմ</w:t>
      </w:r>
      <w:r w:rsidRPr="00E445F6">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E445F6">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lastRenderedPageBreak/>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0F2015" w:rsidRDefault="00A150A9" w:rsidP="00EF3662">
      <w:pPr>
        <w:pStyle w:val="BodyTextIndent2"/>
        <w:spacing w:line="240" w:lineRule="auto"/>
        <w:ind w:firstLine="567"/>
        <w:rPr>
          <w:rFonts w:ascii="GHEA Grapalat" w:hAnsi="GHEA Grapalat"/>
          <w:b/>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0F2015">
        <w:rPr>
          <w:rFonts w:ascii="GHEA Grapalat" w:hAnsi="GHEA Grapalat" w:cs="Sylfaen"/>
          <w:b/>
        </w:rPr>
        <w:t>Հայտերի</w:t>
      </w:r>
      <w:r w:rsidR="00571F29" w:rsidRPr="000F2015">
        <w:rPr>
          <w:rFonts w:ascii="GHEA Grapalat" w:hAnsi="GHEA Grapalat" w:cs="Arial"/>
          <w:b/>
        </w:rPr>
        <w:t xml:space="preserve"> </w:t>
      </w:r>
      <w:r w:rsidR="00571F29" w:rsidRPr="000F2015">
        <w:rPr>
          <w:rFonts w:ascii="GHEA Grapalat" w:hAnsi="GHEA Grapalat" w:cs="Sylfaen"/>
          <w:b/>
        </w:rPr>
        <w:t>գնահատումը</w:t>
      </w:r>
      <w:r w:rsidR="00571F29" w:rsidRPr="000F2015">
        <w:rPr>
          <w:rFonts w:ascii="GHEA Grapalat" w:hAnsi="GHEA Grapalat" w:cs="Arial"/>
          <w:b/>
        </w:rPr>
        <w:t xml:space="preserve"> </w:t>
      </w:r>
      <w:r w:rsidR="00571F29" w:rsidRPr="000F2015">
        <w:rPr>
          <w:rFonts w:ascii="GHEA Grapalat" w:hAnsi="GHEA Grapalat" w:cs="Sylfaen"/>
          <w:b/>
        </w:rPr>
        <w:t>և</w:t>
      </w:r>
      <w:r w:rsidR="00571F29" w:rsidRPr="000F2015">
        <w:rPr>
          <w:rFonts w:ascii="GHEA Grapalat" w:hAnsi="GHEA Grapalat" w:cs="Arial"/>
          <w:b/>
        </w:rPr>
        <w:t xml:space="preserve"> </w:t>
      </w:r>
      <w:r w:rsidR="00571F29" w:rsidRPr="000F2015">
        <w:rPr>
          <w:rFonts w:ascii="GHEA Grapalat" w:hAnsi="GHEA Grapalat" w:cs="Sylfaen"/>
          <w:b/>
        </w:rPr>
        <w:t>ընտրված մասնակցի որոշումն</w:t>
      </w:r>
      <w:r w:rsidR="00571F29" w:rsidRPr="000F2015">
        <w:rPr>
          <w:rFonts w:ascii="GHEA Grapalat" w:hAnsi="GHEA Grapalat" w:cs="Arial"/>
          <w:b/>
        </w:rPr>
        <w:t xml:space="preserve"> </w:t>
      </w:r>
      <w:r w:rsidR="00571F29" w:rsidRPr="000F2015">
        <w:rPr>
          <w:rFonts w:ascii="GHEA Grapalat" w:hAnsi="GHEA Grapalat" w:cs="Sylfaen"/>
          <w:b/>
        </w:rPr>
        <w:t>իրականացվում</w:t>
      </w:r>
      <w:r w:rsidR="00571F29" w:rsidRPr="000F2015">
        <w:rPr>
          <w:rFonts w:ascii="GHEA Grapalat" w:hAnsi="GHEA Grapalat" w:cs="Arial"/>
          <w:b/>
        </w:rPr>
        <w:t xml:space="preserve"> </w:t>
      </w:r>
      <w:r w:rsidR="00571F29" w:rsidRPr="000F2015">
        <w:rPr>
          <w:rFonts w:ascii="GHEA Grapalat" w:hAnsi="GHEA Grapalat" w:cs="Sylfaen"/>
          <w:b/>
        </w:rPr>
        <w:t>է</w:t>
      </w:r>
      <w:r w:rsidR="00571F29" w:rsidRPr="000F2015">
        <w:rPr>
          <w:rFonts w:ascii="GHEA Grapalat" w:hAnsi="GHEA Grapalat" w:cs="Arial"/>
          <w:b/>
        </w:rPr>
        <w:t xml:space="preserve"> </w:t>
      </w:r>
      <w:r w:rsidR="00571F29" w:rsidRPr="000F2015">
        <w:rPr>
          <w:rFonts w:ascii="GHEA Grapalat" w:hAnsi="GHEA Grapalat" w:cs="Sylfaen"/>
          <w:b/>
        </w:rPr>
        <w:t>ըստ</w:t>
      </w:r>
      <w:r w:rsidR="00571F29" w:rsidRPr="000F2015">
        <w:rPr>
          <w:rFonts w:ascii="GHEA Grapalat" w:hAnsi="GHEA Grapalat" w:cs="Arial"/>
          <w:b/>
        </w:rPr>
        <w:t xml:space="preserve"> </w:t>
      </w:r>
      <w:r w:rsidR="00571F29" w:rsidRPr="000F2015">
        <w:rPr>
          <w:rFonts w:ascii="GHEA Grapalat" w:hAnsi="GHEA Grapalat" w:cs="Sylfaen"/>
          <w:b/>
        </w:rPr>
        <w:t>առանձին</w:t>
      </w:r>
      <w:r w:rsidR="00571F29" w:rsidRPr="000F2015">
        <w:rPr>
          <w:rFonts w:ascii="GHEA Grapalat" w:hAnsi="GHEA Grapalat" w:cs="Arial"/>
          <w:b/>
        </w:rPr>
        <w:t xml:space="preserve"> </w:t>
      </w:r>
      <w:r w:rsidR="00571F29" w:rsidRPr="000F2015">
        <w:rPr>
          <w:rFonts w:ascii="GHEA Grapalat" w:hAnsi="GHEA Grapalat" w:cs="Sylfaen"/>
          <w:b/>
        </w:rPr>
        <w:t>չափաբաժինների</w:t>
      </w:r>
      <w:r w:rsidR="001258CE" w:rsidRPr="000F2015">
        <w:rPr>
          <w:rFonts w:ascii="GHEA Grapalat" w:hAnsi="GHEA Grapalat" w:cs="Sylfaen"/>
          <w:b/>
          <w:lang w:val="hy-AM"/>
        </w:rPr>
        <w:t>:</w:t>
      </w:r>
      <w:r w:rsidR="001258CE" w:rsidRPr="000F2015">
        <w:rPr>
          <w:rStyle w:val="FootnoteReference"/>
          <w:rFonts w:ascii="GHEA Grapalat" w:hAnsi="GHEA Grapalat" w:cs="Sylfaen"/>
          <w:b/>
          <w:lang w:val="hy-AM"/>
        </w:rPr>
        <w:footnoteReference w:id="5"/>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9DD0DFD" w14:textId="77777777" w:rsidR="004A676E" w:rsidRPr="007D01B0" w:rsidRDefault="004A676E" w:rsidP="004A676E">
      <w:pPr>
        <w:pStyle w:val="BodyTextIndent2"/>
        <w:spacing w:line="240" w:lineRule="auto"/>
        <w:ind w:firstLine="567"/>
        <w:rPr>
          <w:rFonts w:ascii="GHEA Grapalat" w:hAnsi="GHEA Grapalat" w:cs="Sylfaen"/>
          <w:b/>
          <w:lang w:val="hy-AM"/>
        </w:rPr>
      </w:pP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սույն</w:t>
      </w:r>
      <w:r w:rsidRPr="007D01B0">
        <w:rPr>
          <w:rFonts w:ascii="GHEA Grapalat" w:hAnsi="GHEA Grapalat" w:cs="Arial"/>
          <w:b/>
          <w:lang w:val="es-ES"/>
        </w:rPr>
        <w:t xml:space="preserve"> </w:t>
      </w:r>
      <w:r w:rsidRPr="007D01B0">
        <w:rPr>
          <w:rFonts w:ascii="GHEA Grapalat" w:hAnsi="GHEA Grapalat" w:cs="Sylfaen"/>
          <w:b/>
          <w:lang w:val="es-ES"/>
        </w:rPr>
        <w:t>ընթացակարգի</w:t>
      </w:r>
      <w:r w:rsidRPr="007D01B0">
        <w:rPr>
          <w:rFonts w:ascii="GHEA Grapalat" w:hAnsi="GHEA Grapalat" w:cs="Arial"/>
          <w:b/>
          <w:lang w:val="es-ES"/>
        </w:rPr>
        <w:t xml:space="preserve"> </w:t>
      </w:r>
      <w:r w:rsidRPr="007D01B0">
        <w:rPr>
          <w:rFonts w:ascii="GHEA Grapalat" w:hAnsi="GHEA Grapalat" w:cs="Sylfaen"/>
          <w:b/>
          <w:lang w:val="es-ES"/>
        </w:rPr>
        <w:t>դեպքում «10» օրացուցային</w:t>
      </w:r>
      <w:r w:rsidRPr="007D01B0">
        <w:rPr>
          <w:rFonts w:ascii="GHEA Grapalat" w:hAnsi="GHEA Grapalat" w:cs="Arial"/>
          <w:b/>
          <w:lang w:val="es-ES"/>
        </w:rPr>
        <w:t xml:space="preserve"> </w:t>
      </w:r>
      <w:r w:rsidRPr="007D01B0">
        <w:rPr>
          <w:rFonts w:ascii="GHEA Grapalat" w:hAnsi="GHEA Grapalat" w:cs="Sylfaen"/>
          <w:b/>
          <w:lang w:val="es-ES"/>
        </w:rPr>
        <w:t>օր</w:t>
      </w:r>
      <w:r w:rsidRPr="007D01B0">
        <w:rPr>
          <w:rFonts w:ascii="GHEA Grapalat" w:hAnsi="GHEA Grapalat" w:cs="Arial"/>
          <w:b/>
          <w:lang w:val="es-ES"/>
        </w:rPr>
        <w:t xml:space="preserve"> </w:t>
      </w:r>
      <w:r w:rsidRPr="007D01B0">
        <w:rPr>
          <w:rFonts w:ascii="GHEA Grapalat" w:hAnsi="GHEA Grapalat" w:cs="Sylfaen"/>
          <w:b/>
          <w:lang w:val="es-ES"/>
        </w:rPr>
        <w:t>է</w:t>
      </w:r>
      <w:r w:rsidRPr="007D01B0">
        <w:rPr>
          <w:rFonts w:ascii="GHEA Grapalat" w:hAnsi="GHEA Grapalat" w:cs="Tahoma"/>
          <w:b/>
          <w:lang w:val="es-ES"/>
        </w:rPr>
        <w:t>։</w:t>
      </w:r>
      <w:r w:rsidRPr="007D01B0">
        <w:rPr>
          <w:rFonts w:ascii="GHEA Grapalat" w:hAnsi="GHEA Grapalat"/>
          <w:b/>
          <w:lang w:val="es-ES"/>
        </w:rPr>
        <w:t xml:space="preserve"> </w:t>
      </w: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կիրառելի</w:t>
      </w:r>
      <w:r w:rsidRPr="007D01B0">
        <w:rPr>
          <w:rFonts w:ascii="GHEA Grapalat" w:hAnsi="GHEA Grapalat" w:cs="Sylfaen"/>
          <w:b/>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32FC85A8" w14:textId="77777777" w:rsidR="00623C41" w:rsidRPr="00A71D81" w:rsidRDefault="00623C41" w:rsidP="00623C41">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972342">
        <w:rPr>
          <w:rFonts w:ascii="GHEA Grapalat" w:hAnsi="GHEA Grapalat" w:cs="Sylfaen"/>
          <w:b/>
          <w:sz w:val="20"/>
          <w:lang w:val="ru-RU"/>
        </w:rPr>
        <w:t>այն</w:t>
      </w:r>
      <w:r w:rsidRPr="00972342">
        <w:rPr>
          <w:rFonts w:ascii="GHEA Grapalat" w:hAnsi="GHEA Grapalat" w:cs="Sylfaen"/>
          <w:b/>
          <w:sz w:val="20"/>
          <w:lang w:val="af-ZA"/>
        </w:rPr>
        <w:t xml:space="preserve"> </w:t>
      </w:r>
      <w:r w:rsidRPr="00972342">
        <w:rPr>
          <w:rFonts w:ascii="GHEA Grapalat" w:hAnsi="GHEA Grapalat" w:cs="Sylfaen"/>
          <w:b/>
          <w:sz w:val="20"/>
          <w:lang w:val="ru-RU"/>
        </w:rPr>
        <w:t>ստանալու</w:t>
      </w:r>
      <w:r w:rsidRPr="00972342">
        <w:rPr>
          <w:rFonts w:ascii="GHEA Grapalat" w:hAnsi="GHEA Grapalat" w:cs="Sylfaen"/>
          <w:b/>
          <w:sz w:val="20"/>
          <w:lang w:val="af-ZA"/>
        </w:rPr>
        <w:t xml:space="preserve"> </w:t>
      </w:r>
      <w:r w:rsidRPr="00972342">
        <w:rPr>
          <w:rFonts w:ascii="GHEA Grapalat" w:hAnsi="GHEA Grapalat" w:cs="Sylfaen"/>
          <w:b/>
          <w:sz w:val="20"/>
          <w:lang w:val="ru-RU"/>
        </w:rPr>
        <w:t>օրվանից</w:t>
      </w:r>
      <w:r w:rsidRPr="00972342">
        <w:rPr>
          <w:rFonts w:ascii="GHEA Grapalat" w:hAnsi="GHEA Grapalat" w:cs="Sylfaen"/>
          <w:b/>
          <w:sz w:val="20"/>
          <w:lang w:val="af-ZA"/>
        </w:rPr>
        <w:t xml:space="preserve"> </w:t>
      </w:r>
      <w:r w:rsidRPr="00972342">
        <w:rPr>
          <w:rFonts w:ascii="GHEA Grapalat" w:hAnsi="GHEA Grapalat" w:cs="Sylfaen"/>
          <w:b/>
          <w:sz w:val="20"/>
          <w:lang w:val="hy-AM"/>
        </w:rPr>
        <w:t xml:space="preserve">հետո 5 </w:t>
      </w:r>
      <w:r w:rsidRPr="00972342">
        <w:rPr>
          <w:rFonts w:ascii="GHEA Grapalat" w:hAnsi="GHEA Grapalat" w:cs="Sylfaen"/>
          <w:b/>
          <w:sz w:val="20"/>
          <w:lang w:val="af-ZA"/>
        </w:rPr>
        <w:t xml:space="preserve">աշխատանքային </w:t>
      </w:r>
      <w:r w:rsidRPr="00972342">
        <w:rPr>
          <w:rFonts w:ascii="GHEA Grapalat" w:hAnsi="GHEA Grapalat" w:cs="Sylfaen"/>
          <w:b/>
          <w:sz w:val="20"/>
          <w:lang w:val="ru-RU"/>
        </w:rPr>
        <w:t>օրվա</w:t>
      </w:r>
      <w:r w:rsidRPr="00972342">
        <w:rPr>
          <w:rFonts w:ascii="GHEA Grapalat" w:hAnsi="GHEA Grapalat" w:cs="Sylfaen"/>
          <w:b/>
          <w:sz w:val="20"/>
          <w:lang w:val="af-ZA"/>
        </w:rPr>
        <w:t xml:space="preserve"> </w:t>
      </w:r>
      <w:r w:rsidRPr="00972342">
        <w:rPr>
          <w:rFonts w:ascii="GHEA Grapalat" w:hAnsi="GHEA Grapalat" w:cs="Sylfaen"/>
          <w:b/>
          <w:sz w:val="20"/>
          <w:lang w:val="ru-RU"/>
        </w:rPr>
        <w:t>ընթացքում</w:t>
      </w:r>
      <w:r w:rsidRPr="00972342">
        <w:rPr>
          <w:rFonts w:ascii="GHEA Grapalat" w:hAnsi="GHEA Grapalat" w:cs="Sylfaen"/>
          <w:b/>
          <w:sz w:val="20"/>
          <w:lang w:val="af-ZA"/>
        </w:rPr>
        <w:t>,</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պայմանագրի </w:t>
      </w:r>
      <w:r w:rsidRPr="006D2E03">
        <w:rPr>
          <w:rFonts w:ascii="GHEA Grapalat" w:hAnsi="GHEA Grapalat" w:cs="Sylfaen"/>
          <w:sz w:val="20"/>
          <w:lang w:val="af-ZA"/>
        </w:rPr>
        <w:t>(</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6"/>
      </w:r>
    </w:p>
    <w:p w14:paraId="1CA04BA9"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r w:rsidRPr="005573C2">
        <w:rPr>
          <w:rFonts w:ascii="GHEA Grapalat" w:hAnsi="GHEA Grapalat" w:cs="Sylfaen"/>
          <w:b/>
          <w:sz w:val="20"/>
        </w:rPr>
        <w:t>Որակավորման</w:t>
      </w:r>
      <w:r w:rsidRPr="005573C2">
        <w:rPr>
          <w:rFonts w:ascii="GHEA Grapalat" w:hAnsi="GHEA Grapalat" w:cs="Sylfaen"/>
          <w:b/>
          <w:sz w:val="20"/>
          <w:lang w:val="af-ZA"/>
        </w:rPr>
        <w:t xml:space="preserve"> </w:t>
      </w:r>
      <w:r w:rsidRPr="005573C2">
        <w:rPr>
          <w:rFonts w:ascii="GHEA Grapalat" w:hAnsi="GHEA Grapalat" w:cs="Sylfaen"/>
          <w:b/>
          <w:sz w:val="20"/>
        </w:rPr>
        <w:t>ապահովման</w:t>
      </w:r>
      <w:r w:rsidRPr="005573C2">
        <w:rPr>
          <w:rFonts w:ascii="GHEA Grapalat" w:hAnsi="GHEA Grapalat" w:cs="Sylfaen"/>
          <w:b/>
          <w:sz w:val="20"/>
          <w:lang w:val="af-ZA"/>
        </w:rPr>
        <w:t xml:space="preserve"> </w:t>
      </w:r>
      <w:r w:rsidRPr="005573C2">
        <w:rPr>
          <w:rFonts w:ascii="GHEA Grapalat" w:hAnsi="GHEA Grapalat" w:cs="Sylfaen"/>
          <w:b/>
          <w:sz w:val="20"/>
        </w:rPr>
        <w:t>չափը</w:t>
      </w:r>
      <w:r w:rsidRPr="005573C2">
        <w:rPr>
          <w:rFonts w:ascii="GHEA Grapalat" w:hAnsi="GHEA Grapalat" w:cs="Sylfaen"/>
          <w:b/>
          <w:sz w:val="20"/>
          <w:lang w:val="af-ZA"/>
        </w:rPr>
        <w:t xml:space="preserve"> </w:t>
      </w:r>
      <w:r w:rsidRPr="005573C2">
        <w:rPr>
          <w:rFonts w:ascii="GHEA Grapalat" w:hAnsi="GHEA Grapalat" w:cs="Sylfaen"/>
          <w:b/>
          <w:sz w:val="20"/>
        </w:rPr>
        <w:t>հավասար</w:t>
      </w:r>
      <w:r w:rsidRPr="005573C2">
        <w:rPr>
          <w:rFonts w:ascii="GHEA Grapalat" w:hAnsi="GHEA Grapalat" w:cs="Sylfaen"/>
          <w:b/>
          <w:sz w:val="20"/>
          <w:lang w:val="af-ZA"/>
        </w:rPr>
        <w:t xml:space="preserve"> </w:t>
      </w:r>
      <w:r w:rsidRPr="005573C2">
        <w:rPr>
          <w:rFonts w:ascii="GHEA Grapalat" w:hAnsi="GHEA Grapalat" w:cs="Sylfaen"/>
          <w:b/>
          <w:sz w:val="20"/>
        </w:rPr>
        <w:t>է</w:t>
      </w:r>
      <w:r w:rsidRPr="005573C2">
        <w:rPr>
          <w:rFonts w:ascii="GHEA Grapalat" w:hAnsi="GHEA Grapalat" w:cs="Sylfaen"/>
          <w:b/>
          <w:sz w:val="20"/>
          <w:lang w:val="af-ZA"/>
        </w:rPr>
        <w:t xml:space="preserve"> </w:t>
      </w:r>
      <w:r w:rsidRPr="005573C2">
        <w:rPr>
          <w:rFonts w:ascii="GHEA Grapalat" w:hAnsi="GHEA Grapalat" w:cs="Sylfaen"/>
          <w:b/>
          <w:sz w:val="20"/>
          <w:lang w:val="hy-AM"/>
        </w:rPr>
        <w:t xml:space="preserve"> սույն ընթացակարգի շրջանակում գնվելիք ապրանքի գնման գնի 15 տոկոսին</w:t>
      </w:r>
      <w:r w:rsidRPr="005573C2">
        <w:rPr>
          <w:rFonts w:ascii="GHEA Grapalat" w:hAnsi="GHEA Grapalat" w:cs="Sylfaen"/>
          <w:b/>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w:t>
      </w:r>
      <w:r w:rsidRPr="00A71D81">
        <w:rPr>
          <w:rFonts w:ascii="Cambria Math" w:hAnsi="Cambria Math" w:cs="Cambria Math"/>
          <w:sz w:val="20"/>
          <w:lang w:val="hy-AM"/>
        </w:rPr>
        <w:t>․</w:t>
      </w:r>
      <w:r w:rsidRPr="00A71D81">
        <w:rPr>
          <w:rFonts w:ascii="GHEA Grapalat" w:hAnsi="GHEA Grapalat" w:cs="Sylfaen"/>
          <w:sz w:val="20"/>
          <w:lang w:val="hy-AM"/>
        </w:rPr>
        <w:t>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r>
        <w:rPr>
          <w:rStyle w:val="FootnoteReference"/>
          <w:rFonts w:ascii="GHEA Grapalat" w:hAnsi="GHEA Grapalat" w:cs="Arial"/>
          <w:sz w:val="20"/>
          <w:lang w:val="hy-AM"/>
        </w:rPr>
        <w:footnoteReference w:id="7"/>
      </w:r>
    </w:p>
    <w:p w14:paraId="4C834CC3"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82361A">
        <w:rPr>
          <w:rFonts w:ascii="GHEA Grapalat" w:hAnsi="GHEA Grapalat" w:cs="Arial"/>
          <w:b/>
          <w:sz w:val="20"/>
          <w:lang w:val="hy-AM"/>
        </w:rPr>
        <w:t>«900008000698»</w:t>
      </w:r>
      <w:r w:rsidRPr="00A71D81">
        <w:rPr>
          <w:rFonts w:ascii="GHEA Grapalat" w:hAnsi="GHEA Grapalat" w:cs="Arial"/>
          <w:sz w:val="20"/>
          <w:lang w:val="hy-AM"/>
        </w:rPr>
        <w:t xml:space="preserve">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14:paraId="6424C1C9" w14:textId="77777777" w:rsidR="00623C41" w:rsidRPr="00A71D81"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12B19E7" w14:textId="77777777" w:rsidR="00623C41"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1D8DA39D" w14:textId="77777777" w:rsidR="00623C41" w:rsidRPr="007E2C83"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Pr>
          <w:rFonts w:ascii="GHEA Grapalat" w:hAnsi="GHEA Grapalat" w:cs="Arial"/>
          <w:sz w:val="20"/>
          <w:lang w:val="hy-AM"/>
        </w:rPr>
        <w:t>,</w:t>
      </w:r>
      <w:r w:rsidRPr="00D1688E">
        <w:rPr>
          <w:rFonts w:ascii="GHEA Grapalat" w:hAnsi="GHEA Grapalat" w:cs="Arial"/>
          <w:sz w:val="20"/>
          <w:lang w:val="hy-AM"/>
        </w:rPr>
        <w:t xml:space="preserve">  եթե պայմանագրի (համաձայնագրի) կատարումը փուլային չէ</w:t>
      </w:r>
      <w:r w:rsidRPr="00EB5695">
        <w:rPr>
          <w:rFonts w:ascii="GHEA Grapalat" w:hAnsi="GHEA Grapalat" w:cs="Arial"/>
          <w:sz w:val="20"/>
          <w:lang w:val="hy-AM"/>
        </w:rPr>
        <w:t>:</w:t>
      </w:r>
    </w:p>
    <w:p w14:paraId="5DCA78B4"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B8573D9" w14:textId="77777777" w:rsidR="00623C41" w:rsidRPr="00A71D81" w:rsidRDefault="00623C41" w:rsidP="00623C41">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 xml:space="preserve">10.3. </w:t>
      </w:r>
      <w:r w:rsidRPr="005573C2">
        <w:rPr>
          <w:rFonts w:ascii="GHEA Grapalat" w:hAnsi="GHEA Grapalat" w:cs="Sylfaen"/>
          <w:b/>
          <w:sz w:val="20"/>
          <w:lang w:val="hy-AM"/>
        </w:rPr>
        <w:t>Պայմանագրի</w:t>
      </w:r>
      <w:r w:rsidRPr="005573C2">
        <w:rPr>
          <w:rFonts w:ascii="GHEA Grapalat" w:hAnsi="GHEA Grapalat" w:cs="Sylfaen"/>
          <w:b/>
          <w:sz w:val="20"/>
          <w:lang w:val="af-ZA"/>
        </w:rPr>
        <w:t xml:space="preserve"> </w:t>
      </w:r>
      <w:r w:rsidRPr="005573C2">
        <w:rPr>
          <w:rFonts w:ascii="GHEA Grapalat" w:hAnsi="GHEA Grapalat" w:cs="Sylfaen"/>
          <w:b/>
          <w:sz w:val="20"/>
          <w:lang w:val="hy-AM"/>
        </w:rPr>
        <w:t>ապահովման</w:t>
      </w:r>
      <w:r w:rsidRPr="005573C2">
        <w:rPr>
          <w:rFonts w:ascii="GHEA Grapalat" w:hAnsi="GHEA Grapalat" w:cs="Sylfaen"/>
          <w:b/>
          <w:sz w:val="20"/>
          <w:lang w:val="af-ZA"/>
        </w:rPr>
        <w:t xml:space="preserve"> </w:t>
      </w:r>
      <w:r w:rsidRPr="005573C2">
        <w:rPr>
          <w:rFonts w:ascii="GHEA Grapalat" w:hAnsi="GHEA Grapalat" w:cs="Sylfaen"/>
          <w:b/>
          <w:sz w:val="20"/>
          <w:lang w:val="hy-AM"/>
        </w:rPr>
        <w:t>չափը</w:t>
      </w:r>
      <w:r w:rsidRPr="005573C2">
        <w:rPr>
          <w:rFonts w:ascii="GHEA Grapalat" w:hAnsi="GHEA Grapalat" w:cs="Sylfaen"/>
          <w:b/>
          <w:sz w:val="20"/>
          <w:lang w:val="af-ZA"/>
        </w:rPr>
        <w:t xml:space="preserve"> </w:t>
      </w:r>
      <w:r w:rsidRPr="005573C2">
        <w:rPr>
          <w:rFonts w:ascii="GHEA Grapalat" w:hAnsi="GHEA Grapalat" w:cs="Sylfaen"/>
          <w:b/>
          <w:sz w:val="20"/>
          <w:lang w:val="hy-AM"/>
        </w:rPr>
        <w:t>կազմում</w:t>
      </w:r>
      <w:r w:rsidRPr="005573C2">
        <w:rPr>
          <w:rFonts w:ascii="GHEA Grapalat" w:hAnsi="GHEA Grapalat" w:cs="Sylfaen"/>
          <w:b/>
          <w:sz w:val="20"/>
          <w:lang w:val="af-ZA"/>
        </w:rPr>
        <w:t xml:space="preserve"> </w:t>
      </w:r>
      <w:r w:rsidRPr="005573C2">
        <w:rPr>
          <w:rFonts w:ascii="GHEA Grapalat" w:hAnsi="GHEA Grapalat" w:cs="Sylfaen"/>
          <w:b/>
          <w:sz w:val="20"/>
          <w:lang w:val="hy-AM"/>
        </w:rPr>
        <w:t>է</w:t>
      </w:r>
      <w:r w:rsidRPr="005573C2">
        <w:rPr>
          <w:rFonts w:ascii="GHEA Grapalat" w:hAnsi="GHEA Grapalat" w:cs="Sylfaen"/>
          <w:b/>
          <w:sz w:val="20"/>
          <w:lang w:val="af-ZA"/>
        </w:rPr>
        <w:t xml:space="preserve"> </w:t>
      </w:r>
      <w:r w:rsidRPr="005573C2">
        <w:rPr>
          <w:rFonts w:ascii="GHEA Grapalat" w:hAnsi="GHEA Grapalat" w:cs="Sylfaen"/>
          <w:b/>
          <w:sz w:val="20"/>
          <w:lang w:val="hy-AM"/>
        </w:rPr>
        <w:t>գնման գնի</w:t>
      </w:r>
      <w:r w:rsidRPr="005573C2">
        <w:rPr>
          <w:rFonts w:ascii="GHEA Grapalat" w:hAnsi="GHEA Grapalat" w:cs="Sylfaen"/>
          <w:b/>
          <w:sz w:val="20"/>
          <w:lang w:val="af-ZA"/>
        </w:rPr>
        <w:t xml:space="preserve"> 10 </w:t>
      </w:r>
      <w:r w:rsidRPr="005573C2">
        <w:rPr>
          <w:rFonts w:ascii="GHEA Grapalat" w:hAnsi="GHEA Grapalat" w:cs="Sylfaen"/>
          <w:b/>
          <w:sz w:val="20"/>
          <w:lang w:val="hy-AM"/>
        </w:rPr>
        <w:t xml:space="preserve">տոկոսը: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 </w:t>
      </w:r>
      <w:r w:rsidRPr="006B2E9C">
        <w:rPr>
          <w:rFonts w:ascii="GHEA Grapalat" w:hAnsi="GHEA Grapalat" w:cs="Sylfaen"/>
          <w:sz w:val="20"/>
          <w:lang w:val="hy-AM"/>
        </w:rPr>
        <w:t>միակողմանի հաստատված հայտարարության՝ տուժանքի (հավելված 5.1) կամ կանխիկ փողի ձևով</w:t>
      </w:r>
      <w:r w:rsidRPr="00A71D81">
        <w:rPr>
          <w:rFonts w:ascii="GHEA Grapalat" w:hAnsi="GHEA Grapalat" w:cs="Sylfaen"/>
          <w:sz w:val="20"/>
          <w:lang w:val="hy-AM"/>
        </w:rPr>
        <w:t>:</w:t>
      </w:r>
      <w:r>
        <w:rPr>
          <w:rStyle w:val="FootnoteReference"/>
          <w:rFonts w:ascii="GHEA Grapalat" w:hAnsi="GHEA Grapalat" w:cs="Sylfaen"/>
          <w:sz w:val="20"/>
          <w:lang w:val="hy-AM"/>
        </w:rPr>
        <w:footnoteReference w:id="8"/>
      </w:r>
    </w:p>
    <w:p w14:paraId="09BA193D" w14:textId="77777777" w:rsidR="00623C41" w:rsidRPr="006D2E03" w:rsidRDefault="00623C41" w:rsidP="00623C41">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4366DEA0" w14:textId="77777777" w:rsidR="00623C41" w:rsidRPr="00A71D81" w:rsidRDefault="00623C41" w:rsidP="00623C41">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Pr>
          <w:rFonts w:ascii="GHEA Grapalat" w:hAnsi="GHEA Grapalat" w:cs="Sylfaen"/>
          <w:sz w:val="20"/>
          <w:lang w:val="hy-AM"/>
        </w:rPr>
        <w:t>2</w:t>
      </w:r>
      <w:r w:rsidRPr="00A71D81">
        <w:rPr>
          <w:rFonts w:ascii="GHEA Grapalat" w:hAnsi="GHEA Grapalat" w:cs="Sylfaen"/>
          <w:sz w:val="20"/>
          <w:lang w:val="hy-AM"/>
        </w:rPr>
        <w:t>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C777312"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82361A">
        <w:rPr>
          <w:rFonts w:ascii="GHEA Grapalat" w:hAnsi="GHEA Grapalat" w:cs="Arial"/>
          <w:b/>
          <w:sz w:val="20"/>
          <w:lang w:val="hy-AM"/>
        </w:rPr>
        <w:t>«900008000664»</w:t>
      </w:r>
      <w:r w:rsidRPr="00A71D81">
        <w:rPr>
          <w:rFonts w:ascii="GHEA Grapalat" w:hAnsi="GHEA Grapalat" w:cs="Arial"/>
          <w:sz w:val="20"/>
          <w:lang w:val="hy-AM"/>
        </w:rPr>
        <w:t xml:space="preserve"> գանձապետական հաշվին.  </w:t>
      </w:r>
    </w:p>
    <w:p w14:paraId="6D86564C" w14:textId="77777777" w:rsidR="00623C41" w:rsidRPr="006D2E03" w:rsidRDefault="00623C41" w:rsidP="00623C41">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5A99CDE" w14:textId="77777777" w:rsidR="00623C41" w:rsidRPr="006D2E03" w:rsidRDefault="00623C41" w:rsidP="00623C41">
      <w:pPr>
        <w:ind w:firstLine="567"/>
        <w:jc w:val="both"/>
        <w:rPr>
          <w:rFonts w:ascii="GHEA Grapalat" w:hAnsi="GHEA Grapalat" w:cs="Sylfaen"/>
          <w:i/>
          <w:sz w:val="20"/>
          <w:lang w:val="af-ZA"/>
        </w:rPr>
      </w:pPr>
      <w:r w:rsidRPr="006D2E03">
        <w:rPr>
          <w:rFonts w:ascii="GHEA Grapalat" w:hAnsi="GHEA Grapalat" w:cs="Sylfaen"/>
          <w:sz w:val="20"/>
          <w:lang w:val="hy-AM"/>
        </w:rPr>
        <w:lastRenderedPageBreak/>
        <w:t>10</w:t>
      </w:r>
      <w:r w:rsidRPr="006D2E03">
        <w:rPr>
          <w:rFonts w:ascii="GHEA Grapalat" w:hAnsi="GHEA Grapalat" w:cs="Sylfaen"/>
          <w:sz w:val="20"/>
          <w:lang w:val="af-ZA"/>
        </w:rPr>
        <w:t xml:space="preserve">.5 </w:t>
      </w:r>
      <w:r w:rsidRPr="006D2E03">
        <w:rPr>
          <w:rFonts w:ascii="GHEA Grapalat" w:hAnsi="GHEA Grapalat" w:cs="Sylfaen"/>
          <w:sz w:val="20"/>
          <w:lang w:val="hy-AM"/>
        </w:rPr>
        <w:t>Պայմանագրով</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w:t>
      </w:r>
      <w:r w:rsidRPr="006D2E03">
        <w:rPr>
          <w:rFonts w:ascii="GHEA Grapalat" w:hAnsi="GHEA Grapalat" w:cs="Sylfaen"/>
          <w:sz w:val="20"/>
          <w:lang w:val="af-ZA"/>
        </w:rPr>
        <w:t xml:space="preserve"> </w:t>
      </w:r>
      <w:r w:rsidRPr="006D2E03">
        <w:rPr>
          <w:rFonts w:ascii="GHEA Grapalat" w:hAnsi="GHEA Grapalat" w:cs="Sylfaen"/>
          <w:sz w:val="20"/>
          <w:lang w:val="hy-AM"/>
        </w:rPr>
        <w:t>կողմից</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w:t>
      </w:r>
      <w:r w:rsidRPr="006D2E03">
        <w:rPr>
          <w:rFonts w:ascii="GHEA Grapalat" w:hAnsi="GHEA Grapalat" w:cs="Sylfaen"/>
          <w:sz w:val="20"/>
          <w:lang w:val="af-ZA"/>
        </w:rPr>
        <w:t xml:space="preserve"> </w:t>
      </w:r>
      <w:r w:rsidRPr="006D2E03">
        <w:rPr>
          <w:rFonts w:ascii="GHEA Grapalat" w:hAnsi="GHEA Grapalat" w:cs="Sylfaen"/>
          <w:sz w:val="20"/>
          <w:lang w:val="hy-AM"/>
        </w:rPr>
        <w:t>հատկացվելու</w:t>
      </w:r>
      <w:r w:rsidRPr="006D2E03">
        <w:rPr>
          <w:rFonts w:ascii="GHEA Grapalat" w:hAnsi="GHEA Grapalat" w:cs="Sylfaen"/>
          <w:sz w:val="20"/>
          <w:lang w:val="af-ZA"/>
        </w:rPr>
        <w:t xml:space="preserve"> </w:t>
      </w:r>
      <w:r w:rsidRPr="006D2E03">
        <w:rPr>
          <w:rFonts w:ascii="GHEA Grapalat" w:hAnsi="GHEA Grapalat" w:cs="Sylfaen"/>
          <w:sz w:val="20"/>
          <w:lang w:val="hy-AM"/>
        </w:rPr>
        <w:t>պայման</w:t>
      </w:r>
      <w:r w:rsidRPr="006D2E03">
        <w:rPr>
          <w:rFonts w:ascii="GHEA Grapalat" w:hAnsi="GHEA Grapalat" w:cs="Sylfaen"/>
          <w:sz w:val="20"/>
          <w:lang w:val="af-ZA"/>
        </w:rPr>
        <w:t xml:space="preserve"> </w:t>
      </w:r>
      <w:r w:rsidRPr="006D2E03">
        <w:rPr>
          <w:rFonts w:ascii="GHEA Grapalat" w:hAnsi="GHEA Grapalat" w:cs="Sylfaen"/>
          <w:sz w:val="20"/>
          <w:lang w:val="hy-AM"/>
        </w:rPr>
        <w:t>նախատեսվելու</w:t>
      </w:r>
      <w:r w:rsidRPr="006D2E03">
        <w:rPr>
          <w:rFonts w:ascii="GHEA Grapalat" w:hAnsi="GHEA Grapalat" w:cs="Sylfaen"/>
          <w:sz w:val="20"/>
          <w:lang w:val="af-ZA"/>
        </w:rPr>
        <w:t xml:space="preserve"> </w:t>
      </w:r>
      <w:r w:rsidRPr="006D2E03">
        <w:rPr>
          <w:rFonts w:ascii="GHEA Grapalat" w:hAnsi="GHEA Grapalat" w:cs="Sylfaen"/>
          <w:sz w:val="20"/>
          <w:lang w:val="hy-AM"/>
        </w:rPr>
        <w:t>դեպքում</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նաև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cs="Sylfaen"/>
          <w:sz w:val="20"/>
          <w:lang w:val="af-ZA"/>
        </w:rPr>
        <w:t xml:space="preserve">, բանկային </w:t>
      </w:r>
      <w:r w:rsidRPr="006D2E03">
        <w:rPr>
          <w:rFonts w:ascii="GHEA Grapalat" w:hAnsi="GHEA Grapalat" w:cs="Sylfaen"/>
          <w:sz w:val="20"/>
          <w:lang w:val="hy-AM"/>
        </w:rPr>
        <w:t>երաշխիքի ձևով (հավելված՝ 5</w:t>
      </w:r>
      <w:r w:rsidRPr="006D2E03">
        <w:rPr>
          <w:rFonts w:ascii="Cambria Math" w:hAnsi="Cambria Math" w:cs="Cambria Math"/>
          <w:sz w:val="20"/>
          <w:lang w:val="hy-AM"/>
        </w:rPr>
        <w:t>․</w:t>
      </w:r>
      <w:r w:rsidRPr="006D2E03">
        <w:rPr>
          <w:rFonts w:ascii="GHEA Grapalat" w:hAnsi="GHEA Grapalat" w:cs="Sylfaen"/>
          <w:sz w:val="20"/>
          <w:lang w:val="hy-AM"/>
        </w:rPr>
        <w:t>2):</w:t>
      </w:r>
      <w:r w:rsidRPr="006D2E03">
        <w:rPr>
          <w:rFonts w:ascii="GHEA Grapalat" w:hAnsi="GHEA Grapalat" w:cs="Sylfaen"/>
          <w:i/>
          <w:sz w:val="20"/>
          <w:lang w:val="af-ZA"/>
        </w:rPr>
        <w:t xml:space="preserve"> </w:t>
      </w:r>
    </w:p>
    <w:p w14:paraId="66F3C2D8" w14:textId="77777777" w:rsidR="00623C41" w:rsidRPr="006D2E03" w:rsidRDefault="00623C41" w:rsidP="00623C41">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086BC46" w14:textId="77777777" w:rsidR="00623C41" w:rsidRPr="00224EDD" w:rsidRDefault="00623C41" w:rsidP="00623C41">
      <w:pPr>
        <w:pStyle w:val="NormalWeb"/>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Pr="00224EDD">
        <w:rPr>
          <w:rFonts w:ascii="GHEA Grapalat" w:hAnsi="GHEA Grapalat" w:cs="Sylfaen"/>
          <w:sz w:val="20"/>
          <w:lang w:val="hy-AM"/>
        </w:rPr>
        <w:t>հինգ</w:t>
      </w:r>
      <w:r w:rsidRPr="00224EDD">
        <w:rPr>
          <w:rFonts w:ascii="GHEA Grapalat" w:hAnsi="GHEA Grapalat" w:cs="Sylfaen"/>
          <w:sz w:val="20"/>
          <w:lang w:val="af-ZA"/>
        </w:rPr>
        <w:t xml:space="preserve"> աշխատանքային օրվա ընթացքում: Եթե ապահովման վճարման պահանջը բանկի</w:t>
      </w:r>
      <w:r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BF1A12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3FC0E35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65DF1A1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AF98E45" w14:textId="77777777" w:rsidR="00623C41" w:rsidRPr="007C7FCA" w:rsidRDefault="00623C41" w:rsidP="00623C41">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12D3CEB3" w14:textId="77777777" w:rsidR="00623C41" w:rsidRPr="00224EDD" w:rsidRDefault="00623C41" w:rsidP="00623C41">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017CB284"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37-</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27D935D7"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52F34250" w14:textId="77777777" w:rsidR="007A626C" w:rsidRPr="00FD4E69" w:rsidRDefault="007A626C" w:rsidP="007A626C">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4955D2">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A71D81">
        <w:rPr>
          <w:rFonts w:ascii="GHEA Grapalat" w:hAnsi="GHEA Grapalat" w:cs="Sylfaen"/>
          <w:sz w:val="20"/>
          <w:lang w:val="af-ZA"/>
        </w:rPr>
        <w:t xml:space="preserve"> </w:t>
      </w:r>
      <w:r w:rsidRPr="00A71D81">
        <w:rPr>
          <w:rFonts w:ascii="GHEA Grapalat" w:hAnsi="GHEA Grapalat" w:cs="Sylfaen"/>
          <w:sz w:val="20"/>
        </w:rPr>
        <w:t>վրա</w:t>
      </w:r>
      <w:r w:rsidRPr="00FD4E69">
        <w:rPr>
          <w:rFonts w:ascii="GHEA Grapalat" w:hAnsi="GHEA Grapalat" w:cs="Sylfaen"/>
          <w:sz w:val="20"/>
          <w:lang w:val="hy-AM"/>
        </w:rPr>
        <w:t>:</w:t>
      </w:r>
      <w:r>
        <w:rPr>
          <w:rStyle w:val="FootnoteReference"/>
          <w:rFonts w:ascii="GHEA Grapalat" w:hAnsi="GHEA Grapalat" w:cs="Sylfaen"/>
          <w:sz w:val="20"/>
          <w:lang w:val="hy-AM"/>
        </w:rPr>
        <w:footnoteReference w:id="9"/>
      </w:r>
    </w:p>
    <w:p w14:paraId="5943C7CC" w14:textId="77777777" w:rsidR="007A626C" w:rsidRPr="00FD4E69" w:rsidRDefault="007A626C" w:rsidP="007A626C">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1854BF45"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p>
    <w:p w14:paraId="0F9B524D" w14:textId="063A6B99" w:rsidR="00CA1C11"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11.2 Գ</w:t>
      </w:r>
      <w:r w:rsidRPr="00A71D81">
        <w:rPr>
          <w:rFonts w:ascii="GHEA Grapalat" w:hAnsi="GHEA Grapalat" w:cs="Sylfaen"/>
          <w:sz w:val="20"/>
          <w:lang w:val="ru-RU"/>
        </w:rPr>
        <w:t>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rPr>
        <w:t>ն</w:t>
      </w:r>
      <w:r w:rsidRPr="00A71D81">
        <w:rPr>
          <w:rFonts w:ascii="GHEA Grapalat" w:hAnsi="GHEA Grapalat" w:cs="Sylfaen"/>
          <w:sz w:val="20"/>
          <w:lang w:val="af-ZA"/>
        </w:rPr>
        <w:t xml:space="preserve"> </w:t>
      </w:r>
      <w:r w:rsidRPr="00A71D81">
        <w:rPr>
          <w:rFonts w:ascii="GHEA Grapalat" w:hAnsi="GHEA Grapalat" w:cs="Sylfaen"/>
          <w:sz w:val="20"/>
        </w:rPr>
        <w:t>հաջորդող</w:t>
      </w:r>
      <w:r w:rsidRPr="00A71D81">
        <w:rPr>
          <w:rFonts w:ascii="GHEA Grapalat" w:hAnsi="GHEA Grapalat" w:cs="Sylfaen"/>
          <w:sz w:val="20"/>
          <w:lang w:val="af-ZA"/>
        </w:rPr>
        <w:t xml:space="preserve"> </w:t>
      </w:r>
      <w:r w:rsidRPr="00A71D81">
        <w:rPr>
          <w:rFonts w:ascii="GHEA Grapalat" w:hAnsi="GHEA Grapalat" w:cs="Sylfaen"/>
          <w:sz w:val="20"/>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օրվա</w:t>
      </w:r>
      <w:r w:rsidRPr="00A71D81">
        <w:rPr>
          <w:rFonts w:ascii="GHEA Grapalat" w:hAnsi="GHEA Grapalat" w:cs="Sylfaen"/>
          <w:sz w:val="20"/>
          <w:lang w:val="af-ZA"/>
        </w:rPr>
        <w:t xml:space="preserve"> </w:t>
      </w:r>
      <w:r w:rsidRPr="00A71D81">
        <w:rPr>
          <w:rFonts w:ascii="GHEA Grapalat" w:hAnsi="GHEA Grapalat" w:cs="Sylfaen"/>
          <w:sz w:val="20"/>
          <w:lang w:val="ru-RU"/>
        </w:rPr>
        <w:t>ընթացքում</w:t>
      </w:r>
      <w:r w:rsidRPr="00A71D81">
        <w:rPr>
          <w:rFonts w:ascii="GHEA Grapalat" w:hAnsi="GHEA Grapalat" w:cs="Sylfaen"/>
          <w:sz w:val="20"/>
          <w:lang w:val="af-ZA"/>
        </w:rPr>
        <w:t>, պ</w:t>
      </w:r>
      <w:r w:rsidRPr="00A71D81">
        <w:rPr>
          <w:rFonts w:ascii="GHEA Grapalat" w:hAnsi="GHEA Grapalat" w:cs="Sylfaen"/>
          <w:sz w:val="20"/>
          <w:lang w:val="ru-RU"/>
        </w:rPr>
        <w:t>ատվիրատուն</w:t>
      </w:r>
      <w:r w:rsidRPr="00A71D81">
        <w:rPr>
          <w:rFonts w:ascii="GHEA Grapalat" w:hAnsi="GHEA Grapalat" w:cs="Sylfaen"/>
          <w:sz w:val="20"/>
          <w:lang w:val="af-ZA"/>
        </w:rPr>
        <w:t xml:space="preserve"> տեղեկագրում հրապարակում է </w:t>
      </w:r>
      <w:r w:rsidRPr="00A71D81">
        <w:rPr>
          <w:rFonts w:ascii="GHEA Grapalat" w:hAnsi="GHEA Grapalat" w:cs="Sylfaen"/>
          <w:sz w:val="20"/>
          <w:lang w:val="ru-RU"/>
        </w:rPr>
        <w:t>հայտարարություն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նշվում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lang w:val="af-ZA"/>
        </w:rPr>
        <w:t xml:space="preserve"> </w:t>
      </w:r>
      <w:r w:rsidRPr="00A71D81">
        <w:rPr>
          <w:rFonts w:ascii="GHEA Grapalat" w:hAnsi="GHEA Grapalat" w:cs="Sylfaen"/>
          <w:sz w:val="20"/>
          <w:lang w:val="ru-RU"/>
        </w:rPr>
        <w:t>հիմնավորումը</w:t>
      </w: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lastRenderedPageBreak/>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18B180F9" w:rsidR="00096865" w:rsidRPr="00A71D81" w:rsidRDefault="007E648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Գ</w:t>
      </w:r>
    </w:p>
    <w:p w14:paraId="1DE20088" w14:textId="5AB076B5" w:rsidR="00096865" w:rsidRPr="00A71D81" w:rsidRDefault="007E648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ԳՆԱՆՇՄԱՆ ՀԱՐՑՄԱՆ ՀԱՅՏԸ ՊԱՏՐԱՍՏԵԼՈՒ </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2A83EE42"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A626C">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Default="00E74BF6" w:rsidP="00EF3662">
      <w:pPr>
        <w:pStyle w:val="norm"/>
        <w:spacing w:line="240" w:lineRule="auto"/>
        <w:ind w:firstLine="284"/>
        <w:jc w:val="right"/>
        <w:rPr>
          <w:rFonts w:ascii="GHEA Grapalat" w:hAnsi="GHEA Grapalat" w:cs="Sylfaen"/>
          <w:b/>
          <w:sz w:val="20"/>
          <w:lang w:val="es-ES"/>
        </w:rPr>
      </w:pPr>
    </w:p>
    <w:p w14:paraId="5625EBFC" w14:textId="77777777" w:rsidR="00C1689B" w:rsidRPr="00A71D81" w:rsidRDefault="00C1689B"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2085845" w14:textId="77777777" w:rsidR="007A626C" w:rsidRDefault="007A626C" w:rsidP="007A626C">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lastRenderedPageBreak/>
        <w:t>Հավելված</w:t>
      </w:r>
      <w:r>
        <w:rPr>
          <w:rFonts w:ascii="GHEA Grapalat" w:hAnsi="GHEA Grapalat" w:cs="Arial"/>
          <w:b/>
          <w:sz w:val="20"/>
          <w:lang w:val="es-ES"/>
        </w:rPr>
        <w:t xml:space="preserve">  N 1</w:t>
      </w:r>
    </w:p>
    <w:p w14:paraId="152EF1FC" w14:textId="252D3FE5" w:rsidR="007A626C" w:rsidRPr="00AE2768" w:rsidRDefault="007A626C" w:rsidP="007A626C">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C1689B">
        <w:rPr>
          <w:rFonts w:ascii="GHEA Grapalat" w:hAnsi="GHEA Grapalat"/>
          <w:b/>
          <w:lang w:val="es-ES"/>
        </w:rPr>
        <w:t>2</w:t>
      </w:r>
      <w:r w:rsidR="00B96A39">
        <w:rPr>
          <w:rFonts w:ascii="GHEA Grapalat" w:hAnsi="GHEA Grapalat"/>
          <w:b/>
          <w:lang w:val="es-ES"/>
        </w:rPr>
        <w:t>6</w:t>
      </w:r>
      <w:r w:rsidR="00C1689B">
        <w:rPr>
          <w:rFonts w:ascii="GHEA Grapalat" w:hAnsi="GHEA Grapalat"/>
          <w:b/>
          <w:lang w:val="es-ES"/>
        </w:rPr>
        <w:t>/</w:t>
      </w:r>
      <w:r w:rsidR="00B96A39">
        <w:rPr>
          <w:rFonts w:ascii="GHEA Grapalat" w:hAnsi="GHEA Grapalat"/>
          <w:b/>
          <w:lang w:val="es-ES"/>
        </w:rPr>
        <w:t>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5061CC0" w14:textId="77777777" w:rsidR="007A626C" w:rsidRPr="00AE2768" w:rsidRDefault="007A626C" w:rsidP="007A626C">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849BC37" w:rsidR="00B2572B" w:rsidRPr="00A71D81" w:rsidRDefault="00FA22D4"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3413921"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00C1689B">
        <w:rPr>
          <w:rFonts w:ascii="GHEA Grapalat" w:hAnsi="GHEA Grapalat"/>
          <w:sz w:val="22"/>
          <w:szCs w:val="22"/>
          <w:u w:val="single"/>
          <w:lang w:val="hy-AM"/>
        </w:rPr>
        <w:t>«</w:t>
      </w:r>
      <w:r w:rsidR="007A626C" w:rsidRPr="000E6360">
        <w:rPr>
          <w:rFonts w:ascii="GHEA Grapalat" w:hAnsi="GHEA Grapalat"/>
          <w:sz w:val="22"/>
          <w:szCs w:val="22"/>
          <w:u w:val="single"/>
          <w:lang w:val="es-ES"/>
        </w:rPr>
        <w:t>Երքաղլույս</w:t>
      </w:r>
      <w:r w:rsidR="00C1689B">
        <w:rPr>
          <w:rFonts w:ascii="GHEA Grapalat" w:hAnsi="GHEA Grapalat"/>
          <w:sz w:val="22"/>
          <w:szCs w:val="22"/>
          <w:u w:val="single"/>
          <w:lang w:val="hy-AM"/>
        </w:rPr>
        <w:t>»</w:t>
      </w:r>
      <w:r w:rsidR="007A626C" w:rsidRPr="000E6360">
        <w:rPr>
          <w:rFonts w:ascii="GHEA Grapalat" w:hAnsi="GHEA Grapalat"/>
          <w:sz w:val="22"/>
          <w:szCs w:val="22"/>
          <w:u w:val="single"/>
          <w:lang w:val="es-ES"/>
        </w:rPr>
        <w:t xml:space="preserve"> ՓԲԸ</w:t>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7A626C">
        <w:rPr>
          <w:rFonts w:ascii="GHEA Grapalat" w:hAnsi="GHEA Grapalat"/>
          <w:sz w:val="22"/>
          <w:szCs w:val="22"/>
          <w:u w:val="single"/>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Pr>
          <w:rFonts w:ascii="GHEA Grapalat" w:hAnsi="GHEA Grapalat" w:cs="Sylfaen"/>
          <w:b/>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C1689B">
        <w:rPr>
          <w:rFonts w:ascii="GHEA Grapalat" w:hAnsi="GHEA Grapalat"/>
          <w:b/>
          <w:lang w:val="es-ES"/>
        </w:rPr>
        <w:t>2</w:t>
      </w:r>
      <w:r w:rsidR="00B96A39">
        <w:rPr>
          <w:rFonts w:ascii="GHEA Grapalat" w:hAnsi="GHEA Grapalat"/>
          <w:b/>
          <w:lang w:val="es-ES"/>
        </w:rPr>
        <w:t>6</w:t>
      </w:r>
      <w:r w:rsidR="00C1689B">
        <w:rPr>
          <w:rFonts w:ascii="GHEA Grapalat" w:hAnsi="GHEA Grapalat"/>
          <w:b/>
          <w:lang w:val="es-ES"/>
        </w:rPr>
        <w:t>/</w:t>
      </w:r>
      <w:r w:rsidR="00B96A39">
        <w:rPr>
          <w:rFonts w:ascii="GHEA Grapalat" w:hAnsi="GHEA Grapalat"/>
          <w:b/>
          <w:lang w:val="es-ES"/>
        </w:rPr>
        <w:t>1</w:t>
      </w:r>
      <w:r w:rsidR="007A626C" w:rsidRPr="00D52874">
        <w:rPr>
          <w:rFonts w:ascii="GHEA Grapalat" w:hAnsi="GHEA Grapalat"/>
          <w:lang w:val="es-ES"/>
        </w:rPr>
        <w:t>»</w:t>
      </w:r>
      <w:r w:rsidR="007A626C" w:rsidRPr="00752623">
        <w:rPr>
          <w:rFonts w:ascii="GHEA Grapalat" w:hAnsi="GHEA Grapalat"/>
          <w:b/>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gram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gramEnd"/>
      <w:r w:rsidRPr="00A71D81">
        <w:rPr>
          <w:rFonts w:ascii="GHEA Grapalat" w:hAnsi="GHEA Grapalat" w:cs="Sylfaen"/>
          <w:vertAlign w:val="superscript"/>
          <w:lang w:val="es-ES"/>
        </w:rPr>
        <w:t xml:space="preserve"> անվանումը</w:t>
      </w:r>
    </w:p>
    <w:p w14:paraId="6C6CED00" w14:textId="4F83C7E9" w:rsidR="00B2572B" w:rsidRPr="00A71D81" w:rsidRDefault="007A626C"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9DCC71C"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sidRPr="00241918">
        <w:rPr>
          <w:rFonts w:ascii="GHEA Grapalat" w:hAnsi="GHEA Grapalat" w:cs="Sylfaen"/>
          <w:b/>
          <w:lang w:val="hy-AM"/>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C1689B">
        <w:rPr>
          <w:rFonts w:ascii="GHEA Grapalat" w:hAnsi="GHEA Grapalat"/>
          <w:b/>
          <w:lang w:val="es-ES"/>
        </w:rPr>
        <w:t>2</w:t>
      </w:r>
      <w:r w:rsidR="00B96A39">
        <w:rPr>
          <w:rFonts w:ascii="GHEA Grapalat" w:hAnsi="GHEA Grapalat"/>
          <w:b/>
          <w:lang w:val="es-ES"/>
        </w:rPr>
        <w:t>6</w:t>
      </w:r>
      <w:r w:rsidR="00C1689B">
        <w:rPr>
          <w:rFonts w:ascii="GHEA Grapalat" w:hAnsi="GHEA Grapalat"/>
          <w:b/>
          <w:lang w:val="es-ES"/>
        </w:rPr>
        <w:t>/</w:t>
      </w:r>
      <w:r w:rsidR="00B96A39">
        <w:rPr>
          <w:rFonts w:ascii="GHEA Grapalat" w:hAnsi="GHEA Grapalat"/>
          <w:b/>
          <w:lang w:val="es-ES"/>
        </w:rPr>
        <w:t>1</w:t>
      </w:r>
      <w:r w:rsidR="007A626C" w:rsidRPr="00D52874">
        <w:rPr>
          <w:rFonts w:ascii="GHEA Grapalat" w:hAnsi="GHEA Grapalat"/>
          <w:lang w:val="es-ES"/>
        </w:rPr>
        <w:t>»</w:t>
      </w:r>
      <w:r w:rsidR="007A626C" w:rsidRPr="00752623">
        <w:rPr>
          <w:rFonts w:ascii="GHEA Grapalat" w:hAnsi="GHEA Grapalat"/>
          <w:b/>
          <w:lang w:val="es-ES"/>
        </w:rPr>
        <w:t xml:space="preserve"> </w:t>
      </w:r>
      <w:r w:rsidRPr="00AE74A0">
        <w:rPr>
          <w:rFonts w:ascii="GHEA Grapalat" w:hAnsi="GHEA Grapalat" w:cs="Arial"/>
          <w:sz w:val="20"/>
          <w:szCs w:val="20"/>
          <w:lang w:val="es-ES"/>
        </w:rPr>
        <w:t xml:space="preserve">ծածկագրով  </w:t>
      </w:r>
      <w:r w:rsidR="007A626C">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1354EDFE"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7A626C">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88D4EFD"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sidRPr="00241918">
        <w:rPr>
          <w:rFonts w:ascii="GHEA Grapalat" w:hAnsi="GHEA Grapalat" w:cs="Sylfaen"/>
          <w:b/>
          <w:lang w:val="hy-AM"/>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C1689B">
        <w:rPr>
          <w:rFonts w:ascii="GHEA Grapalat" w:hAnsi="GHEA Grapalat"/>
          <w:b/>
          <w:lang w:val="es-ES"/>
        </w:rPr>
        <w:t>2</w:t>
      </w:r>
      <w:r w:rsidR="00B96A39">
        <w:rPr>
          <w:rFonts w:ascii="GHEA Grapalat" w:hAnsi="GHEA Grapalat"/>
          <w:b/>
          <w:lang w:val="es-ES"/>
        </w:rPr>
        <w:t>6</w:t>
      </w:r>
      <w:r w:rsidR="00C1689B">
        <w:rPr>
          <w:rFonts w:ascii="GHEA Grapalat" w:hAnsi="GHEA Grapalat"/>
          <w:b/>
          <w:lang w:val="es-ES"/>
        </w:rPr>
        <w:t>/</w:t>
      </w:r>
      <w:r w:rsidR="00B96A39">
        <w:rPr>
          <w:rFonts w:ascii="GHEA Grapalat" w:hAnsi="GHEA Grapalat"/>
          <w:b/>
          <w:lang w:val="es-ES"/>
        </w:rPr>
        <w:t>1</w:t>
      </w:r>
      <w:r w:rsidR="007A626C" w:rsidRPr="00D52874">
        <w:rPr>
          <w:rFonts w:ascii="GHEA Grapalat" w:hAnsi="GHEA Grapalat"/>
          <w:lang w:val="es-ES"/>
        </w:rPr>
        <w:t>»</w:t>
      </w:r>
      <w:r w:rsidR="007A626C" w:rsidRPr="00752623">
        <w:rPr>
          <w:rFonts w:ascii="GHEA Grapalat" w:hAnsi="GHEA Grapalat"/>
          <w:b/>
          <w:lang w:val="es-ES"/>
        </w:rPr>
        <w:t xml:space="preserve"> </w:t>
      </w:r>
      <w:r w:rsidR="006C3873" w:rsidRPr="00AE74A0">
        <w:rPr>
          <w:rFonts w:ascii="GHEA Grapalat" w:hAnsi="GHEA Grapalat" w:cs="Arial"/>
          <w:sz w:val="20"/>
          <w:szCs w:val="20"/>
          <w:lang w:val="es-ES"/>
        </w:rPr>
        <w:t xml:space="preserve">ծածկագրով </w:t>
      </w:r>
      <w:r w:rsidR="007A626C">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69C3A2D1" w14:textId="77777777" w:rsidR="002B48E8" w:rsidRDefault="00CE3A99" w:rsidP="00507CB9">
      <w:pPr>
        <w:pStyle w:val="BodyTextIndent3"/>
        <w:spacing w:line="240" w:lineRule="auto"/>
        <w:ind w:firstLine="0"/>
        <w:jc w:val="right"/>
        <w:rPr>
          <w:rFonts w:ascii="GHEA Grapalat" w:hAnsi="GHEA Grapalat" w:cs="Sylfaen"/>
          <w:b/>
          <w:lang w:val="hy-AM"/>
        </w:rPr>
      </w:pPr>
      <w:r w:rsidRPr="00A71D81">
        <w:rPr>
          <w:rFonts w:ascii="GHEA Grapalat" w:hAnsi="GHEA Grapalat" w:cs="Sylfaen"/>
          <w:b/>
          <w:lang w:val="hy-AM"/>
        </w:rPr>
        <w:br w:type="page"/>
      </w:r>
    </w:p>
    <w:p w14:paraId="762109C7" w14:textId="114A2C35" w:rsidR="000B1088" w:rsidRPr="00A71D81" w:rsidRDefault="00CE3A99" w:rsidP="00507CB9">
      <w:pPr>
        <w:pStyle w:val="BodyTextIndent3"/>
        <w:spacing w:line="240" w:lineRule="auto"/>
        <w:ind w:firstLine="0"/>
        <w:jc w:val="right"/>
        <w:rPr>
          <w:rFonts w:ascii="GHEA Grapalat" w:hAnsi="GHEA Grapalat" w:cs="Arial"/>
          <w:b/>
          <w:i/>
          <w:lang w:val="hy-AM"/>
        </w:rPr>
      </w:pPr>
      <w:r w:rsidRPr="00A71D81">
        <w:rPr>
          <w:rFonts w:ascii="GHEA Grapalat" w:hAnsi="GHEA Grapalat" w:cs="Sylfaen"/>
          <w:b/>
          <w:lang w:val="hy-AM"/>
        </w:rPr>
        <w:lastRenderedPageBreak/>
        <w:t xml:space="preserve"> </w:t>
      </w:r>
      <w:r w:rsidR="000B1088" w:rsidRPr="00A71D81">
        <w:rPr>
          <w:rFonts w:ascii="GHEA Grapalat" w:hAnsi="GHEA Grapalat" w:cs="Sylfaen"/>
          <w:b/>
          <w:lang w:val="hy-AM"/>
        </w:rPr>
        <w:t>Հավելված</w:t>
      </w:r>
      <w:r w:rsidR="000B1088" w:rsidRPr="00A71D81">
        <w:rPr>
          <w:rFonts w:ascii="GHEA Grapalat" w:hAnsi="GHEA Grapalat" w:cs="Arial"/>
          <w:b/>
          <w:lang w:val="hy-AM"/>
        </w:rPr>
        <w:t xml:space="preserve"> </w:t>
      </w:r>
      <w:r w:rsidR="00E968EF" w:rsidRPr="00A71D81">
        <w:rPr>
          <w:rFonts w:ascii="GHEA Grapalat" w:hAnsi="GHEA Grapalat" w:cs="Arial"/>
          <w:b/>
          <w:lang w:val="hy-AM"/>
        </w:rPr>
        <w:t>1.1</w:t>
      </w:r>
    </w:p>
    <w:p w14:paraId="1C2C9BE8" w14:textId="7E0B077B" w:rsidR="00821C82" w:rsidRPr="00AE2768" w:rsidRDefault="00821C82" w:rsidP="00821C82">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241918">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C1689B">
        <w:rPr>
          <w:rFonts w:ascii="GHEA Grapalat" w:hAnsi="GHEA Grapalat"/>
          <w:b/>
          <w:lang w:val="es-ES"/>
        </w:rPr>
        <w:t>2</w:t>
      </w:r>
      <w:r w:rsidR="002B48E8">
        <w:rPr>
          <w:rFonts w:ascii="GHEA Grapalat" w:hAnsi="GHEA Grapalat"/>
          <w:b/>
          <w:lang w:val="es-ES"/>
        </w:rPr>
        <w:t>6</w:t>
      </w:r>
      <w:r w:rsidR="00C1689B">
        <w:rPr>
          <w:rFonts w:ascii="GHEA Grapalat" w:hAnsi="GHEA Grapalat"/>
          <w:b/>
          <w:lang w:val="es-ES"/>
        </w:rPr>
        <w:t>/</w:t>
      </w:r>
      <w:r w:rsidR="002B48E8">
        <w:rPr>
          <w:rFonts w:ascii="GHEA Grapalat" w:hAnsi="GHEA Grapalat"/>
          <w:b/>
          <w:lang w:val="es-ES"/>
        </w:rPr>
        <w:t>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665D1B2" w14:textId="77777777" w:rsidR="00821C82" w:rsidRPr="00AE2768" w:rsidRDefault="00821C82" w:rsidP="00821C82">
      <w:pPr>
        <w:pStyle w:val="BodyTextIndent3"/>
        <w:spacing w:line="240" w:lineRule="auto"/>
        <w:jc w:val="right"/>
        <w:rPr>
          <w:rFonts w:ascii="GHEA Grapalat" w:hAnsi="GHEA Grapalat" w:cs="Arial"/>
          <w:b/>
          <w:lang w:val="es-ES"/>
        </w:rPr>
      </w:pPr>
      <w:r w:rsidRPr="00241918">
        <w:rPr>
          <w:rFonts w:ascii="GHEA Grapalat" w:hAnsi="GHEA Grapalat" w:cs="Sylfaen"/>
          <w:b/>
          <w:lang w:val="hy-AM"/>
        </w:rPr>
        <w:t>գնանշման</w:t>
      </w:r>
      <w:r w:rsidRPr="002F58FE">
        <w:rPr>
          <w:rFonts w:ascii="GHEA Grapalat" w:hAnsi="GHEA Grapalat" w:cs="Sylfaen"/>
          <w:b/>
          <w:lang w:val="es-ES"/>
        </w:rPr>
        <w:t xml:space="preserve"> </w:t>
      </w:r>
      <w:r w:rsidRPr="00241918">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420F8DE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821C82" w:rsidRPr="00D52874">
        <w:rPr>
          <w:rFonts w:ascii="GHEA Grapalat" w:hAnsi="GHEA Grapalat"/>
          <w:lang w:val="es-ES"/>
        </w:rPr>
        <w:t>«</w:t>
      </w:r>
      <w:r w:rsidR="00821C82" w:rsidRPr="00BC71BD">
        <w:rPr>
          <w:rFonts w:ascii="GHEA Grapalat" w:hAnsi="GHEA Grapalat" w:cs="Sylfaen"/>
          <w:b/>
          <w:lang w:val="hy-AM"/>
        </w:rPr>
        <w:t>ԵՔԼ-</w:t>
      </w:r>
      <w:r w:rsidR="00821C82" w:rsidRPr="00241918">
        <w:rPr>
          <w:rFonts w:ascii="GHEA Grapalat" w:hAnsi="GHEA Grapalat" w:cs="Sylfaen"/>
          <w:b/>
          <w:lang w:val="hy-AM"/>
        </w:rPr>
        <w:t>ԳՀ</w:t>
      </w:r>
      <w:r w:rsidR="00821C82" w:rsidRPr="00752623">
        <w:rPr>
          <w:rFonts w:ascii="GHEA Grapalat" w:hAnsi="GHEA Grapalat" w:cs="Sylfaen"/>
          <w:b/>
          <w:lang w:val="hy-AM"/>
        </w:rPr>
        <w:t>ԱՊՁԲ</w:t>
      </w:r>
      <w:r w:rsidR="00821C82" w:rsidRPr="00752623">
        <w:rPr>
          <w:rFonts w:ascii="GHEA Grapalat" w:hAnsi="GHEA Grapalat"/>
          <w:b/>
          <w:lang w:val="es-ES"/>
        </w:rPr>
        <w:t>-</w:t>
      </w:r>
      <w:r w:rsidR="00C1689B">
        <w:rPr>
          <w:rFonts w:ascii="GHEA Grapalat" w:hAnsi="GHEA Grapalat"/>
          <w:b/>
          <w:lang w:val="es-ES"/>
        </w:rPr>
        <w:t>2</w:t>
      </w:r>
      <w:r w:rsidR="002B48E8">
        <w:rPr>
          <w:rFonts w:ascii="GHEA Grapalat" w:hAnsi="GHEA Grapalat"/>
          <w:b/>
          <w:lang w:val="es-ES"/>
        </w:rPr>
        <w:t>6</w:t>
      </w:r>
      <w:r w:rsidR="00C1689B">
        <w:rPr>
          <w:rFonts w:ascii="GHEA Grapalat" w:hAnsi="GHEA Grapalat"/>
          <w:b/>
          <w:lang w:val="es-ES"/>
        </w:rPr>
        <w:t>/</w:t>
      </w:r>
      <w:r w:rsidR="002B48E8">
        <w:rPr>
          <w:rFonts w:ascii="GHEA Grapalat" w:hAnsi="GHEA Grapalat"/>
          <w:b/>
          <w:lang w:val="es-ES"/>
        </w:rPr>
        <w:t>1</w:t>
      </w:r>
      <w:r w:rsidR="00821C82" w:rsidRPr="00D52874">
        <w:rPr>
          <w:rFonts w:ascii="GHEA Grapalat" w:hAnsi="GHEA Grapalat"/>
          <w:lang w:val="es-ES"/>
        </w:rPr>
        <w:t>»</w:t>
      </w:r>
      <w:r w:rsidR="00821C82" w:rsidRPr="00752623">
        <w:rPr>
          <w:rFonts w:ascii="GHEA Grapalat" w:hAnsi="GHEA Grapalat"/>
          <w:b/>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9E387AF"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821C8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548CAB29" w14:textId="5456B0C8" w:rsidR="00B6741D" w:rsidRPr="00AE2768" w:rsidRDefault="00B6741D" w:rsidP="00B6741D">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241918">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C1689B">
        <w:rPr>
          <w:rFonts w:ascii="GHEA Grapalat" w:hAnsi="GHEA Grapalat"/>
          <w:b/>
          <w:lang w:val="es-ES"/>
        </w:rPr>
        <w:t>2</w:t>
      </w:r>
      <w:r w:rsidR="002B48E8">
        <w:rPr>
          <w:rFonts w:ascii="GHEA Grapalat" w:hAnsi="GHEA Grapalat"/>
          <w:b/>
          <w:lang w:val="es-ES"/>
        </w:rPr>
        <w:t>6/1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338F2CF2" w14:textId="77777777" w:rsidR="00B6741D" w:rsidRPr="00AE2768" w:rsidRDefault="00B6741D" w:rsidP="00B6741D">
      <w:pPr>
        <w:pStyle w:val="BodyTextIndent3"/>
        <w:spacing w:line="240" w:lineRule="auto"/>
        <w:jc w:val="right"/>
        <w:rPr>
          <w:rFonts w:ascii="GHEA Grapalat" w:hAnsi="GHEA Grapalat" w:cs="Arial"/>
          <w:b/>
          <w:lang w:val="es-ES"/>
        </w:rPr>
      </w:pPr>
      <w:r w:rsidRPr="00241918">
        <w:rPr>
          <w:rFonts w:ascii="GHEA Grapalat" w:hAnsi="GHEA Grapalat" w:cs="Sylfaen"/>
          <w:b/>
          <w:lang w:val="hy-AM"/>
        </w:rPr>
        <w:t>գնանշման</w:t>
      </w:r>
      <w:r w:rsidRPr="002F58FE">
        <w:rPr>
          <w:rFonts w:ascii="GHEA Grapalat" w:hAnsi="GHEA Grapalat" w:cs="Sylfaen"/>
          <w:b/>
          <w:lang w:val="es-ES"/>
        </w:rPr>
        <w:t xml:space="preserve"> </w:t>
      </w:r>
      <w:r w:rsidRPr="00241918">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Default="00BF1194" w:rsidP="00BF1194">
      <w:pPr>
        <w:pStyle w:val="BodyTextIndent3"/>
        <w:spacing w:line="240" w:lineRule="auto"/>
        <w:ind w:firstLine="0"/>
        <w:jc w:val="left"/>
        <w:rPr>
          <w:rFonts w:ascii="GHEA Grapalat" w:hAnsi="GHEA Grapalat"/>
          <w:b/>
          <w:lang w:val="hy-AM"/>
        </w:rPr>
      </w:pPr>
    </w:p>
    <w:p w14:paraId="42ACB2B8" w14:textId="77777777" w:rsidR="00C370D4" w:rsidRPr="00A71D81" w:rsidRDefault="00C370D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A71D81">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A71D81">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 xml:space="preserve">ներ)ի անունը և ազգանունը, ում համար այս ենթաբաժնում լրացված կազմակերպությունը հանդիսանում է միջանկյալ իրավաբանական անձ: Եթե միջանկյալ </w:t>
      </w:r>
      <w:r w:rsidRPr="00A71D81">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85B9FBB" w14:textId="77777777" w:rsidR="002B48E8" w:rsidRDefault="000B1088" w:rsidP="000B1088">
      <w:pPr>
        <w:pStyle w:val="BodyTextIndent3"/>
        <w:spacing w:line="240" w:lineRule="auto"/>
        <w:ind w:firstLine="0"/>
        <w:jc w:val="right"/>
        <w:rPr>
          <w:rFonts w:ascii="GHEA Grapalat" w:hAnsi="GHEA Grapalat"/>
          <w:b/>
          <w:lang w:val="hy-AM"/>
        </w:rPr>
      </w:pPr>
      <w:r w:rsidRPr="00A71D81">
        <w:rPr>
          <w:rFonts w:ascii="GHEA Grapalat" w:hAnsi="GHEA Grapalat"/>
          <w:b/>
          <w:lang w:val="hy-AM"/>
        </w:rPr>
        <w:t xml:space="preserve"> </w:t>
      </w:r>
      <w:r w:rsidRPr="00A71D81">
        <w:rPr>
          <w:rFonts w:ascii="GHEA Grapalat" w:hAnsi="GHEA Grapalat"/>
          <w:b/>
          <w:lang w:val="hy-AM"/>
        </w:rPr>
        <w:br w:type="page"/>
      </w:r>
    </w:p>
    <w:p w14:paraId="77332829" w14:textId="2E0B8D1F"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7BB093E1" w14:textId="7BE0523F" w:rsidR="00821C82" w:rsidRPr="00AE2768" w:rsidRDefault="00821C82" w:rsidP="00821C82">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241918">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2B48E8">
        <w:rPr>
          <w:rFonts w:ascii="GHEA Grapalat" w:hAnsi="GHEA Grapalat"/>
          <w:b/>
          <w:lang w:val="es-ES"/>
        </w:rPr>
        <w:t>26</w:t>
      </w:r>
      <w:r w:rsidR="00C1689B">
        <w:rPr>
          <w:rFonts w:ascii="GHEA Grapalat" w:hAnsi="GHEA Grapalat"/>
          <w:b/>
          <w:lang w:val="es-ES"/>
        </w:rPr>
        <w:t>/</w:t>
      </w:r>
      <w:r w:rsidR="002B48E8">
        <w:rPr>
          <w:rFonts w:ascii="GHEA Grapalat" w:hAnsi="GHEA Grapalat"/>
          <w:b/>
          <w:lang w:val="es-ES"/>
        </w:rPr>
        <w:t>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02629A8" w14:textId="77777777" w:rsidR="00821C82" w:rsidRPr="00AE2768" w:rsidRDefault="00821C82" w:rsidP="00821C82">
      <w:pPr>
        <w:pStyle w:val="BodyTextIndent3"/>
        <w:spacing w:line="240" w:lineRule="auto"/>
        <w:jc w:val="right"/>
        <w:rPr>
          <w:rFonts w:ascii="GHEA Grapalat" w:hAnsi="GHEA Grapalat" w:cs="Arial"/>
          <w:b/>
          <w:lang w:val="es-ES"/>
        </w:rPr>
      </w:pPr>
      <w:r w:rsidRPr="00241918">
        <w:rPr>
          <w:rFonts w:ascii="GHEA Grapalat" w:hAnsi="GHEA Grapalat" w:cs="Sylfaen"/>
          <w:b/>
          <w:lang w:val="hy-AM"/>
        </w:rPr>
        <w:t>գնանշման</w:t>
      </w:r>
      <w:r w:rsidRPr="002F58FE">
        <w:rPr>
          <w:rFonts w:ascii="GHEA Grapalat" w:hAnsi="GHEA Grapalat" w:cs="Sylfaen"/>
          <w:b/>
          <w:lang w:val="es-ES"/>
        </w:rPr>
        <w:t xml:space="preserve"> </w:t>
      </w:r>
      <w:r w:rsidRPr="00241918">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D1FCF2C"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821C82" w:rsidRPr="00D52874">
        <w:rPr>
          <w:rFonts w:ascii="GHEA Grapalat" w:hAnsi="GHEA Grapalat"/>
          <w:lang w:val="es-ES"/>
        </w:rPr>
        <w:t>«</w:t>
      </w:r>
      <w:r w:rsidR="00821C82" w:rsidRPr="00BC71BD">
        <w:rPr>
          <w:rFonts w:ascii="GHEA Grapalat" w:hAnsi="GHEA Grapalat" w:cs="Sylfaen"/>
          <w:b/>
          <w:lang w:val="hy-AM"/>
        </w:rPr>
        <w:t>ԵՔԼ-</w:t>
      </w:r>
      <w:r w:rsidR="00821C82" w:rsidRPr="00241918">
        <w:rPr>
          <w:rFonts w:ascii="GHEA Grapalat" w:hAnsi="GHEA Grapalat" w:cs="Sylfaen"/>
          <w:b/>
          <w:lang w:val="hy-AM"/>
        </w:rPr>
        <w:t>ԳՀ</w:t>
      </w:r>
      <w:r w:rsidR="00821C82" w:rsidRPr="00752623">
        <w:rPr>
          <w:rFonts w:ascii="GHEA Grapalat" w:hAnsi="GHEA Grapalat" w:cs="Sylfaen"/>
          <w:b/>
          <w:lang w:val="hy-AM"/>
        </w:rPr>
        <w:t>ԱՊՁԲ</w:t>
      </w:r>
      <w:r w:rsidR="00821C82" w:rsidRPr="00752623">
        <w:rPr>
          <w:rFonts w:ascii="GHEA Grapalat" w:hAnsi="GHEA Grapalat"/>
          <w:b/>
          <w:lang w:val="es-ES"/>
        </w:rPr>
        <w:t>-</w:t>
      </w:r>
      <w:r w:rsidR="00C1689B">
        <w:rPr>
          <w:rFonts w:ascii="GHEA Grapalat" w:hAnsi="GHEA Grapalat"/>
          <w:b/>
          <w:lang w:val="es-ES"/>
        </w:rPr>
        <w:t>2</w:t>
      </w:r>
      <w:r w:rsidR="002B48E8">
        <w:rPr>
          <w:rFonts w:ascii="GHEA Grapalat" w:hAnsi="GHEA Grapalat"/>
          <w:b/>
          <w:lang w:val="es-ES"/>
        </w:rPr>
        <w:t>6</w:t>
      </w:r>
      <w:r w:rsidR="00C1689B">
        <w:rPr>
          <w:rFonts w:ascii="GHEA Grapalat" w:hAnsi="GHEA Grapalat"/>
          <w:b/>
          <w:lang w:val="es-ES"/>
        </w:rPr>
        <w:t>/</w:t>
      </w:r>
      <w:r w:rsidR="002B48E8">
        <w:rPr>
          <w:rFonts w:ascii="GHEA Grapalat" w:hAnsi="GHEA Grapalat"/>
          <w:b/>
          <w:lang w:val="es-ES"/>
        </w:rPr>
        <w:t>1</w:t>
      </w:r>
      <w:r w:rsidR="00821C82" w:rsidRPr="00D52874">
        <w:rPr>
          <w:rFonts w:ascii="GHEA Grapalat" w:hAnsi="GHEA Grapalat"/>
          <w:lang w:val="es-ES"/>
        </w:rPr>
        <w:t>»</w:t>
      </w:r>
      <w:r w:rsidR="00821C82" w:rsidRPr="00752623">
        <w:rPr>
          <w:rFonts w:ascii="GHEA Grapalat" w:hAnsi="GHEA Grapalat"/>
          <w:b/>
          <w:lang w:val="es-ES"/>
        </w:rPr>
        <w:t xml:space="preserve">  </w:t>
      </w:r>
      <w:r w:rsidRPr="00A71D81">
        <w:rPr>
          <w:rFonts w:ascii="GHEA Grapalat" w:hAnsi="GHEA Grapalat" w:cs="Arial"/>
          <w:sz w:val="20"/>
          <w:szCs w:val="20"/>
          <w:lang w:val="es-ES"/>
        </w:rPr>
        <w:t xml:space="preserve">ծածկագրով </w:t>
      </w:r>
      <w:r w:rsidR="00821C8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8E643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8E643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8E643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8E643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CD055E2" w14:textId="77777777" w:rsidR="00642BF3" w:rsidRPr="00A71D81" w:rsidRDefault="00642BF3" w:rsidP="00642BF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2F7B8443" w14:textId="39838546" w:rsidR="00642BF3" w:rsidRPr="00AE2768" w:rsidRDefault="00642BF3" w:rsidP="00642BF3">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C1689B">
        <w:rPr>
          <w:rFonts w:ascii="GHEA Grapalat" w:hAnsi="GHEA Grapalat"/>
          <w:b/>
          <w:lang w:val="es-ES"/>
        </w:rPr>
        <w:t>2</w:t>
      </w:r>
      <w:r w:rsidR="002B48E8">
        <w:rPr>
          <w:rFonts w:ascii="GHEA Grapalat" w:hAnsi="GHEA Grapalat"/>
          <w:b/>
          <w:lang w:val="es-ES"/>
        </w:rPr>
        <w:t>6</w:t>
      </w:r>
      <w:r w:rsidR="00C1689B">
        <w:rPr>
          <w:rFonts w:ascii="GHEA Grapalat" w:hAnsi="GHEA Grapalat"/>
          <w:b/>
          <w:lang w:val="es-ES"/>
        </w:rPr>
        <w:t>/</w:t>
      </w:r>
      <w:r w:rsidR="002B48E8">
        <w:rPr>
          <w:rFonts w:ascii="GHEA Grapalat" w:hAnsi="GHEA Grapalat"/>
          <w:b/>
          <w:lang w:val="es-ES"/>
        </w:rPr>
        <w:t>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308DCAEB" w14:textId="77777777" w:rsidR="00642BF3" w:rsidRPr="00AE2768" w:rsidRDefault="00642BF3" w:rsidP="00642BF3">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AAE6546" w14:textId="77777777" w:rsidR="00642BF3" w:rsidRPr="00A71D81" w:rsidRDefault="00642BF3" w:rsidP="00642BF3">
      <w:pPr>
        <w:pStyle w:val="BodyTextIndent3"/>
        <w:spacing w:line="240" w:lineRule="auto"/>
        <w:jc w:val="right"/>
        <w:rPr>
          <w:rFonts w:ascii="GHEA Grapalat" w:hAnsi="GHEA Grapalat" w:cs="Sylfaen"/>
          <w:b/>
          <w:lang w:val="hy-AM"/>
        </w:rPr>
      </w:pPr>
    </w:p>
    <w:p w14:paraId="1F700859"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7FCF09C"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2DA765F1" w14:textId="77777777" w:rsidR="00642BF3" w:rsidRPr="00A71D81" w:rsidRDefault="00642BF3" w:rsidP="00642BF3">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9FE9D27" w14:textId="77777777" w:rsidR="00642BF3" w:rsidRPr="00A71D81" w:rsidRDefault="00642BF3" w:rsidP="00642BF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7DFA967" w14:textId="77777777" w:rsidR="00642BF3" w:rsidRPr="00A71D81" w:rsidRDefault="00642BF3" w:rsidP="00642BF3">
      <w:pPr>
        <w:rPr>
          <w:rFonts w:ascii="GHEA Grapalat" w:hAnsi="GHEA Grapalat" w:cs="GHEA Grapalat"/>
          <w:sz w:val="20"/>
          <w:szCs w:val="20"/>
          <w:lang w:val="hy-AM"/>
        </w:rPr>
      </w:pPr>
    </w:p>
    <w:p w14:paraId="2A728BCB" w14:textId="77777777" w:rsidR="00642BF3" w:rsidRPr="00A71D81" w:rsidRDefault="00642BF3" w:rsidP="00642BF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769A724" w14:textId="77777777" w:rsidR="00642BF3" w:rsidRPr="00A71D81" w:rsidRDefault="00642BF3" w:rsidP="00642BF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B3DD2FC" w14:textId="77777777" w:rsidR="00642BF3" w:rsidRPr="00A71D81" w:rsidRDefault="00642BF3" w:rsidP="00642BF3">
      <w:pPr>
        <w:ind w:firstLine="708"/>
        <w:jc w:val="both"/>
        <w:rPr>
          <w:rFonts w:ascii="GHEA Grapalat" w:hAnsi="GHEA Grapalat" w:cs="GHEA Grapalat"/>
          <w:sz w:val="20"/>
          <w:szCs w:val="20"/>
          <w:lang w:val="hy-AM"/>
        </w:rPr>
      </w:pPr>
    </w:p>
    <w:p w14:paraId="0DD4159F" w14:textId="77777777" w:rsidR="00642BF3" w:rsidRPr="00A71D81" w:rsidRDefault="00642BF3" w:rsidP="00642BF3">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1C4E22D8" w14:textId="77777777" w:rsidR="00642BF3" w:rsidRPr="00A71D81" w:rsidRDefault="00642BF3" w:rsidP="00642BF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C9B8724" w14:textId="44A87DC0" w:rsidR="00642BF3" w:rsidRPr="007D2873" w:rsidRDefault="00642BF3" w:rsidP="00642BF3">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w:t>
      </w:r>
      <w:r w:rsidRPr="007D2873">
        <w:rPr>
          <w:rFonts w:ascii="GHEA Grapalat" w:hAnsi="GHEA Grapalat" w:cs="GHEA Grapalat"/>
          <w:sz w:val="20"/>
          <w:szCs w:val="20"/>
          <w:lang w:val="pt-BR"/>
        </w:rPr>
        <w:t xml:space="preserve">մասնակցում է </w:t>
      </w:r>
      <w:r w:rsidR="00C370D4" w:rsidRPr="007D2873">
        <w:rPr>
          <w:rFonts w:ascii="GHEA Grapalat" w:hAnsi="GHEA Grapalat" w:cs="GHEA Grapalat"/>
          <w:sz w:val="20"/>
          <w:szCs w:val="20"/>
          <w:lang w:val="hy-AM"/>
        </w:rPr>
        <w:t>«</w:t>
      </w:r>
      <w:r w:rsidRPr="007D2873">
        <w:rPr>
          <w:rFonts w:ascii="GHEA Grapalat" w:hAnsi="GHEA Grapalat" w:cs="GHEA Grapalat"/>
          <w:b/>
          <w:sz w:val="22"/>
          <w:szCs w:val="20"/>
          <w:u w:val="single"/>
          <w:lang w:val="pt-BR"/>
        </w:rPr>
        <w:t>Երքաղլույս</w:t>
      </w:r>
      <w:r w:rsidR="00C370D4" w:rsidRPr="007D2873">
        <w:rPr>
          <w:rFonts w:ascii="GHEA Grapalat" w:hAnsi="GHEA Grapalat" w:cs="GHEA Grapalat"/>
          <w:b/>
          <w:sz w:val="22"/>
          <w:szCs w:val="20"/>
          <w:u w:val="single"/>
          <w:lang w:val="hy-AM"/>
        </w:rPr>
        <w:t>»</w:t>
      </w:r>
      <w:r w:rsidRPr="007D2873">
        <w:rPr>
          <w:rFonts w:ascii="GHEA Grapalat" w:hAnsi="GHEA Grapalat" w:cs="GHEA Grapalat"/>
          <w:b/>
          <w:sz w:val="22"/>
          <w:szCs w:val="20"/>
          <w:u w:val="single"/>
          <w:lang w:val="pt-BR"/>
        </w:rPr>
        <w:t xml:space="preserve"> ՓԲԸ-ի</w:t>
      </w:r>
      <w:r w:rsidRPr="007D2873">
        <w:rPr>
          <w:rFonts w:ascii="GHEA Grapalat" w:hAnsi="GHEA Grapalat" w:cs="GHEA Grapalat"/>
          <w:sz w:val="20"/>
          <w:szCs w:val="20"/>
          <w:lang w:val="pt-BR"/>
        </w:rPr>
        <w:t xml:space="preserve">  (այսուհետ` Պատվիրատու) կողմից կազմակերպված </w:t>
      </w:r>
      <w:r w:rsidRPr="007D2873">
        <w:rPr>
          <w:rFonts w:ascii="GHEA Grapalat" w:hAnsi="GHEA Grapalat"/>
          <w:lang w:val="es-ES"/>
        </w:rPr>
        <w:t>«</w:t>
      </w:r>
      <w:r w:rsidRPr="007D2873">
        <w:rPr>
          <w:rFonts w:ascii="GHEA Grapalat" w:hAnsi="GHEA Grapalat" w:cs="Sylfaen"/>
          <w:b/>
          <w:lang w:val="hy-AM"/>
        </w:rPr>
        <w:t>ԵՔԼ-ԳՀԱՊՁԲ</w:t>
      </w:r>
      <w:r w:rsidRPr="007D2873">
        <w:rPr>
          <w:rFonts w:ascii="GHEA Grapalat" w:hAnsi="GHEA Grapalat"/>
          <w:b/>
          <w:lang w:val="es-ES"/>
        </w:rPr>
        <w:t>-</w:t>
      </w:r>
      <w:r w:rsidR="00C1689B" w:rsidRPr="007D2873">
        <w:rPr>
          <w:rFonts w:ascii="GHEA Grapalat" w:hAnsi="GHEA Grapalat"/>
          <w:b/>
          <w:lang w:val="es-ES"/>
        </w:rPr>
        <w:t>2</w:t>
      </w:r>
      <w:r w:rsidR="002B48E8">
        <w:rPr>
          <w:rFonts w:ascii="GHEA Grapalat" w:hAnsi="GHEA Grapalat"/>
          <w:b/>
          <w:lang w:val="es-ES"/>
        </w:rPr>
        <w:t>6/1</w:t>
      </w:r>
      <w:r w:rsidRPr="007D2873">
        <w:rPr>
          <w:rFonts w:ascii="GHEA Grapalat" w:hAnsi="GHEA Grapalat"/>
          <w:lang w:val="es-ES"/>
        </w:rPr>
        <w:t xml:space="preserve">» </w:t>
      </w:r>
      <w:r w:rsidRPr="007D2873">
        <w:rPr>
          <w:rFonts w:ascii="GHEA Grapalat" w:hAnsi="GHEA Grapalat" w:cs="GHEA Grapalat"/>
          <w:sz w:val="20"/>
          <w:szCs w:val="20"/>
          <w:lang w:val="pt-BR"/>
        </w:rPr>
        <w:t>ծածկագրով գնման ընթացակարգին:</w:t>
      </w:r>
    </w:p>
    <w:p w14:paraId="38FCB43E" w14:textId="77777777" w:rsidR="006D4909" w:rsidRPr="00A71D81" w:rsidRDefault="006D4909" w:rsidP="006D4909">
      <w:pPr>
        <w:ind w:firstLine="360"/>
        <w:jc w:val="both"/>
        <w:rPr>
          <w:rFonts w:ascii="GHEA Grapalat" w:hAnsi="GHEA Grapalat" w:cs="GHEA Grapalat"/>
          <w:color w:val="5B9BD5"/>
          <w:sz w:val="20"/>
          <w:szCs w:val="20"/>
          <w:lang w:val="hy-AM"/>
        </w:rPr>
      </w:pPr>
      <w:r w:rsidRPr="007D2873">
        <w:rPr>
          <w:rFonts w:ascii="GHEA Grapalat" w:hAnsi="GHEA Grapalat" w:cs="GHEA Grapalat"/>
          <w:sz w:val="20"/>
          <w:szCs w:val="20"/>
          <w:lang w:val="pt-BR"/>
        </w:rPr>
        <w:t>1.2 Որպես գնման ընթացակարգի արդյունքում</w:t>
      </w:r>
      <w:r w:rsidRPr="00A71D81">
        <w:rPr>
          <w:rFonts w:ascii="GHEA Grapalat" w:hAnsi="GHEA Grapalat" w:cs="GHEA Grapalat"/>
          <w:sz w:val="20"/>
          <w:szCs w:val="20"/>
          <w:lang w:val="pt-BR"/>
        </w:rPr>
        <w:t xml:space="preserve">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19B72C8" w14:textId="77777777" w:rsidR="006D4909" w:rsidRPr="00A71D81" w:rsidRDefault="006D4909" w:rsidP="006D4909">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38F4EB4"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CB2662"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B8C5304"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159C35A" w14:textId="77777777" w:rsidR="006D4909" w:rsidRPr="00A71D81" w:rsidRDefault="006D4909" w:rsidP="006D490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BA83A1E" w14:textId="77777777" w:rsidR="006D4909" w:rsidRPr="00A71D81" w:rsidRDefault="006D4909" w:rsidP="006D490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FCA9CB6"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1AEAF039" w14:textId="77777777" w:rsidR="006D4909" w:rsidRPr="00A71D81" w:rsidRDefault="006D4909" w:rsidP="006D4909">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420E8928"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2B0A430"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D97AB6B" w14:textId="77777777" w:rsidR="006D4909" w:rsidRPr="00A71D81" w:rsidRDefault="006D4909" w:rsidP="006D4909">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E97E384" w14:textId="77777777" w:rsidR="006D4909" w:rsidRPr="00A71D81" w:rsidRDefault="006D4909" w:rsidP="006D4909">
      <w:pPr>
        <w:jc w:val="both"/>
        <w:rPr>
          <w:rFonts w:ascii="GHEA Grapalat" w:hAnsi="GHEA Grapalat" w:cs="GHEA Grapalat"/>
          <w:sz w:val="20"/>
          <w:szCs w:val="20"/>
          <w:lang w:val="hy-AM"/>
        </w:rPr>
      </w:pPr>
    </w:p>
    <w:p w14:paraId="740008E8" w14:textId="77777777" w:rsidR="006D4909" w:rsidRPr="00A71D81" w:rsidRDefault="006D4909" w:rsidP="006D4909">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406290D6"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rPr>
        <w:lastRenderedPageBreak/>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205B3298"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5B0A451"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9CB2FC" w14:textId="77777777" w:rsidR="006D4909" w:rsidRPr="00A71D81" w:rsidDel="00A13215"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A8B352E"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37A377F" w14:textId="77777777" w:rsidR="00642BF3" w:rsidRPr="00A71D81" w:rsidRDefault="00642BF3" w:rsidP="00642BF3">
      <w:pPr>
        <w:ind w:firstLine="567"/>
        <w:jc w:val="both"/>
        <w:rPr>
          <w:rFonts w:ascii="GHEA Grapalat" w:hAnsi="GHEA Grapalat" w:cs="GHEA Grapalat"/>
          <w:sz w:val="20"/>
          <w:szCs w:val="20"/>
          <w:lang w:val="hy-AM"/>
        </w:rPr>
      </w:pPr>
    </w:p>
    <w:p w14:paraId="72AFDE66" w14:textId="77777777" w:rsidR="00642BF3" w:rsidRPr="00A71D81" w:rsidRDefault="00642BF3" w:rsidP="00642BF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5FF3D209" w14:textId="77777777" w:rsidR="00642BF3" w:rsidRPr="00A71D81" w:rsidRDefault="00642BF3" w:rsidP="00642BF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7CD7B2A"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0FAB036"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C46B2B3"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3F4267E0"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197D71C"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69244C19"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30884FE6" w14:textId="77777777" w:rsidR="00642BF3" w:rsidRPr="00A71D81" w:rsidRDefault="00642BF3" w:rsidP="00642BF3">
      <w:pPr>
        <w:jc w:val="both"/>
        <w:rPr>
          <w:rFonts w:ascii="GHEA Grapalat" w:hAnsi="GHEA Grapalat"/>
          <w:sz w:val="18"/>
          <w:szCs w:val="18"/>
          <w:u w:val="single"/>
          <w:vertAlign w:val="superscript"/>
          <w:lang w:val="hy-AM"/>
        </w:rPr>
      </w:pPr>
    </w:p>
    <w:p w14:paraId="786DE4D9"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Կ.Տ</w:t>
      </w:r>
    </w:p>
    <w:p w14:paraId="2AF13ED0" w14:textId="77777777" w:rsidR="00642BF3" w:rsidRPr="00A71D81" w:rsidRDefault="00642BF3" w:rsidP="00642BF3">
      <w:pPr>
        <w:jc w:val="both"/>
        <w:rPr>
          <w:rFonts w:ascii="GHEA Grapalat" w:hAnsi="GHEA Grapalat"/>
          <w:sz w:val="20"/>
          <w:szCs w:val="20"/>
          <w:lang w:val="hy-AM"/>
        </w:rPr>
      </w:pPr>
    </w:p>
    <w:p w14:paraId="04036D49"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2843415" w14:textId="77777777" w:rsidR="00642BF3" w:rsidRPr="00A71D81" w:rsidRDefault="00642BF3" w:rsidP="00642BF3">
      <w:pPr>
        <w:jc w:val="both"/>
        <w:rPr>
          <w:rFonts w:ascii="GHEA Grapalat" w:hAnsi="GHEA Grapalat"/>
          <w:sz w:val="18"/>
          <w:szCs w:val="18"/>
          <w:vertAlign w:val="superscript"/>
          <w:lang w:val="hy-AM"/>
        </w:rPr>
      </w:pPr>
    </w:p>
    <w:p w14:paraId="74CEC3B2" w14:textId="77777777" w:rsidR="00642BF3" w:rsidRPr="00A71D81" w:rsidRDefault="00642BF3" w:rsidP="00642BF3">
      <w:pPr>
        <w:jc w:val="both"/>
        <w:rPr>
          <w:rFonts w:ascii="GHEA Grapalat" w:hAnsi="GHEA Grapalat" w:cs="GHEA Grapalat"/>
          <w:i/>
          <w:sz w:val="18"/>
          <w:szCs w:val="18"/>
          <w:lang w:val="hy-AM"/>
        </w:rPr>
      </w:pPr>
    </w:p>
    <w:p w14:paraId="3B367B1A"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341D5C9A" w14:textId="77777777" w:rsidR="00642BF3" w:rsidRPr="00A71D81" w:rsidRDefault="00642BF3" w:rsidP="00642BF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2BF3" w:rsidRPr="00A71D81" w14:paraId="20BA7B2D"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656B6" w14:textId="77777777" w:rsidR="00642BF3" w:rsidRPr="00A71D81" w:rsidRDefault="00642BF3" w:rsidP="00642BF3">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07E96AFF" w14:textId="77777777" w:rsidR="00642BF3" w:rsidRPr="00A71D81" w:rsidRDefault="00642BF3" w:rsidP="00642BF3">
            <w:pPr>
              <w:jc w:val="center"/>
              <w:rPr>
                <w:rFonts w:ascii="GHEA Grapalat" w:hAnsi="GHEA Grapalat" w:cs="Arial"/>
                <w:bCs/>
                <w:i/>
                <w:sz w:val="20"/>
                <w:szCs w:val="20"/>
              </w:rPr>
            </w:pPr>
          </w:p>
        </w:tc>
      </w:tr>
      <w:tr w:rsidR="00642BF3" w:rsidRPr="00A71D81" w14:paraId="79F0FCAA"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42C37"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42BF3" w:rsidRPr="00A71D81" w14:paraId="586F569E" w14:textId="77777777" w:rsidTr="00642BF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9F8ED"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42BF3" w:rsidRPr="00A71D81" w14:paraId="2E817004" w14:textId="77777777" w:rsidTr="00642BF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ABFEB"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42BF3" w:rsidRPr="00A71D81" w14:paraId="0F277F66"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B31488"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42BF3" w:rsidRPr="00A71D81" w14:paraId="6C56CC1E"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4F254C"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42BF3" w:rsidRPr="00A71D81" w14:paraId="606A18D0"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1904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42BF3" w:rsidRPr="00A71D81" w14:paraId="7588DFCC"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6D5E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42BF3" w:rsidRPr="00A71D81" w14:paraId="26E6D8EB"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E8FF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642BF3" w:rsidRPr="00A71D81" w14:paraId="3C9267C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1C7A74" w14:textId="77777777" w:rsidR="00642BF3" w:rsidRPr="00A71D81" w:rsidRDefault="00642BF3" w:rsidP="00642BF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3CB66D2D" w14:textId="77777777" w:rsidTr="00642BF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3A9D0"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642BF3" w:rsidRPr="00A71D81" w14:paraId="03A270B4"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871E4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642BF3" w:rsidRPr="00A71D81" w14:paraId="33AFBE71"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CA5F1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642BF3" w:rsidRPr="00A71D81" w14:paraId="7599E204"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9C5E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42BF3" w:rsidRPr="00A71D81" w14:paraId="02CC8D8B"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80AF29"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42BF3" w:rsidRPr="00A71D81" w14:paraId="57E79B9B"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5EB23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42BF3" w:rsidRPr="00A71D81" w14:paraId="7DBD48D0"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497FEB" w14:textId="77777777" w:rsidR="00642BF3" w:rsidRPr="00A71D81" w:rsidRDefault="00642BF3" w:rsidP="00642BF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42BF3" w:rsidRPr="00A71D81" w14:paraId="13B54C12" w14:textId="77777777" w:rsidTr="00642BF3">
        <w:trPr>
          <w:trHeight w:val="424"/>
        </w:trPr>
        <w:tc>
          <w:tcPr>
            <w:tcW w:w="10980" w:type="dxa"/>
            <w:gridSpan w:val="2"/>
            <w:tcBorders>
              <w:top w:val="single" w:sz="4" w:space="0" w:color="auto"/>
              <w:left w:val="single" w:sz="4" w:space="0" w:color="auto"/>
              <w:right w:val="single" w:sz="4" w:space="0" w:color="000000"/>
            </w:tcBorders>
            <w:noWrap/>
            <w:vAlign w:val="bottom"/>
          </w:tcPr>
          <w:p w14:paraId="619F49D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36E1E906" w14:textId="77777777" w:rsidR="00642BF3" w:rsidRPr="00A71D81" w:rsidRDefault="00642BF3" w:rsidP="00642BF3">
            <w:pPr>
              <w:rPr>
                <w:rFonts w:ascii="GHEA Grapalat" w:hAnsi="GHEA Grapalat" w:cs="Arial"/>
                <w:sz w:val="20"/>
                <w:szCs w:val="20"/>
              </w:rPr>
            </w:pPr>
          </w:p>
        </w:tc>
      </w:tr>
      <w:tr w:rsidR="00642BF3" w:rsidRPr="00A71D81" w14:paraId="40F8D136" w14:textId="77777777" w:rsidTr="00642BF3">
        <w:trPr>
          <w:trHeight w:val="704"/>
        </w:trPr>
        <w:tc>
          <w:tcPr>
            <w:tcW w:w="10980" w:type="dxa"/>
            <w:gridSpan w:val="2"/>
            <w:tcBorders>
              <w:left w:val="single" w:sz="4" w:space="0" w:color="auto"/>
              <w:bottom w:val="single" w:sz="4" w:space="0" w:color="auto"/>
              <w:right w:val="single" w:sz="4" w:space="0" w:color="000000"/>
            </w:tcBorders>
            <w:noWrap/>
            <w:vAlign w:val="bottom"/>
          </w:tcPr>
          <w:p w14:paraId="2D340D8E" w14:textId="77777777" w:rsidR="00642BF3" w:rsidRPr="00A71D81" w:rsidRDefault="00642BF3" w:rsidP="00642BF3">
            <w:pPr>
              <w:rPr>
                <w:rFonts w:ascii="GHEA Grapalat" w:hAnsi="GHEA Grapalat" w:cs="Arial"/>
                <w:sz w:val="20"/>
                <w:szCs w:val="20"/>
                <w:lang w:val="hy-AM"/>
              </w:rPr>
            </w:pPr>
          </w:p>
        </w:tc>
      </w:tr>
      <w:tr w:rsidR="00642BF3" w:rsidRPr="00A71D81" w14:paraId="13DB1ECB"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EC92E"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EF8A4E8" w14:textId="77777777" w:rsidR="00642BF3" w:rsidRPr="00A71D81" w:rsidRDefault="00642BF3" w:rsidP="00642BF3">
            <w:pPr>
              <w:rPr>
                <w:rFonts w:ascii="GHEA Grapalat" w:hAnsi="GHEA Grapalat" w:cs="Sylfaen"/>
                <w:sz w:val="20"/>
                <w:szCs w:val="20"/>
                <w:lang w:val="ru-RU"/>
              </w:rPr>
            </w:pPr>
          </w:p>
        </w:tc>
      </w:tr>
      <w:tr w:rsidR="00642BF3" w:rsidRPr="00A71D81" w14:paraId="694199E4"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39024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E1A126D" w14:textId="77777777" w:rsidR="00642BF3" w:rsidRPr="00A71D81" w:rsidRDefault="00642BF3" w:rsidP="00642BF3">
            <w:pPr>
              <w:rPr>
                <w:rFonts w:ascii="GHEA Grapalat" w:hAnsi="GHEA Grapalat" w:cs="Sylfaen"/>
                <w:sz w:val="20"/>
                <w:szCs w:val="20"/>
                <w:lang w:val="hy-AM"/>
              </w:rPr>
            </w:pPr>
          </w:p>
        </w:tc>
      </w:tr>
      <w:tr w:rsidR="00642BF3" w:rsidRPr="00A71D81" w14:paraId="6BCFFA06"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14B9A5CF" w14:textId="77777777" w:rsidR="00642BF3" w:rsidRPr="00A71D81" w:rsidRDefault="00642BF3" w:rsidP="00642BF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11AB1D8" w14:textId="77777777" w:rsidR="00642BF3" w:rsidRPr="00A71D81" w:rsidRDefault="00642BF3" w:rsidP="00642BF3">
            <w:pPr>
              <w:rPr>
                <w:rFonts w:ascii="GHEA Grapalat" w:hAnsi="GHEA Grapalat" w:cs="Sylfaen"/>
                <w:sz w:val="20"/>
                <w:szCs w:val="20"/>
              </w:rPr>
            </w:pPr>
          </w:p>
          <w:p w14:paraId="6825756C"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01694CB" w14:textId="77777777" w:rsidR="00642BF3" w:rsidRPr="00A71D81" w:rsidRDefault="00642BF3" w:rsidP="00642BF3">
            <w:pPr>
              <w:rPr>
                <w:rFonts w:ascii="GHEA Grapalat" w:hAnsi="GHEA Grapalat" w:cs="Tahoma"/>
                <w:color w:val="000000"/>
                <w:sz w:val="20"/>
                <w:szCs w:val="20"/>
              </w:rPr>
            </w:pPr>
          </w:p>
          <w:p w14:paraId="7D56DA14" w14:textId="77777777" w:rsidR="00642BF3" w:rsidRPr="00A71D81" w:rsidRDefault="00642BF3" w:rsidP="00642BF3">
            <w:pPr>
              <w:rPr>
                <w:rFonts w:ascii="GHEA Grapalat" w:hAnsi="GHEA Grapalat" w:cs="Sylfaen"/>
                <w:sz w:val="20"/>
                <w:szCs w:val="20"/>
              </w:rPr>
            </w:pPr>
          </w:p>
          <w:p w14:paraId="07F92329"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BC6A0C0" w14:textId="77777777" w:rsidR="00642BF3" w:rsidRPr="00A71D81" w:rsidRDefault="00642BF3" w:rsidP="00642BF3">
            <w:pPr>
              <w:rPr>
                <w:rFonts w:ascii="GHEA Grapalat" w:hAnsi="GHEA Grapalat" w:cs="Sylfaen"/>
                <w:sz w:val="20"/>
                <w:szCs w:val="20"/>
              </w:rPr>
            </w:pPr>
          </w:p>
          <w:p w14:paraId="0E11E32F"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F45383F"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Կ.Տ.</w:t>
            </w:r>
          </w:p>
          <w:p w14:paraId="7D8BAF3C" w14:textId="77777777" w:rsidR="00642BF3" w:rsidRPr="00A71D81" w:rsidRDefault="00642BF3" w:rsidP="00642BF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2CE95A4" w14:textId="77777777" w:rsidR="00642BF3" w:rsidRPr="00A71D81" w:rsidRDefault="00642BF3" w:rsidP="00642BF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7A4FB6BA" w14:textId="77777777" w:rsidR="00642BF3" w:rsidRPr="00A71D81" w:rsidRDefault="00642BF3" w:rsidP="00642BF3">
            <w:pPr>
              <w:jc w:val="right"/>
              <w:rPr>
                <w:rFonts w:ascii="GHEA Grapalat" w:hAnsi="GHEA Grapalat" w:cs="Sylfaen"/>
                <w:sz w:val="20"/>
                <w:szCs w:val="20"/>
              </w:rPr>
            </w:pPr>
          </w:p>
          <w:p w14:paraId="5F21EB0A"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342C702" w14:textId="77777777" w:rsidR="00642BF3" w:rsidRPr="00A71D81" w:rsidRDefault="00642BF3" w:rsidP="00642BF3">
            <w:pPr>
              <w:jc w:val="right"/>
              <w:rPr>
                <w:rFonts w:ascii="GHEA Grapalat" w:hAnsi="GHEA Grapalat" w:cs="Tahoma"/>
                <w:color w:val="000000"/>
                <w:sz w:val="20"/>
                <w:szCs w:val="20"/>
              </w:rPr>
            </w:pPr>
          </w:p>
          <w:p w14:paraId="23D9728B" w14:textId="77777777" w:rsidR="00642BF3" w:rsidRPr="00A71D81" w:rsidRDefault="00642BF3" w:rsidP="00642BF3">
            <w:pPr>
              <w:jc w:val="right"/>
              <w:rPr>
                <w:rFonts w:ascii="GHEA Grapalat" w:hAnsi="GHEA Grapalat" w:cs="Tahoma"/>
                <w:color w:val="000000"/>
                <w:sz w:val="20"/>
                <w:szCs w:val="20"/>
              </w:rPr>
            </w:pPr>
          </w:p>
          <w:p w14:paraId="680BF7AA"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E29254D" w14:textId="77777777" w:rsidR="00642BF3" w:rsidRPr="00A71D81" w:rsidRDefault="00642BF3" w:rsidP="00642BF3">
            <w:pPr>
              <w:jc w:val="right"/>
              <w:rPr>
                <w:rFonts w:ascii="GHEA Grapalat" w:hAnsi="GHEA Grapalat" w:cs="Sylfaen"/>
                <w:sz w:val="20"/>
                <w:szCs w:val="20"/>
              </w:rPr>
            </w:pPr>
          </w:p>
          <w:p w14:paraId="7B88CE11"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A564CE0" w14:textId="77777777" w:rsidR="00642BF3" w:rsidRPr="00A71D81" w:rsidRDefault="00642BF3" w:rsidP="00642BF3">
            <w:pPr>
              <w:jc w:val="right"/>
              <w:rPr>
                <w:rFonts w:ascii="GHEA Grapalat" w:hAnsi="GHEA Grapalat" w:cs="Sylfaen"/>
                <w:sz w:val="20"/>
                <w:szCs w:val="20"/>
              </w:rPr>
            </w:pPr>
          </w:p>
        </w:tc>
      </w:tr>
      <w:tr w:rsidR="00642BF3" w:rsidRPr="00A71D81" w14:paraId="48D158B5" w14:textId="77777777" w:rsidTr="00642BF3">
        <w:trPr>
          <w:trHeight w:val="2058"/>
        </w:trPr>
        <w:tc>
          <w:tcPr>
            <w:tcW w:w="5616" w:type="dxa"/>
            <w:tcBorders>
              <w:top w:val="single" w:sz="4" w:space="0" w:color="auto"/>
              <w:left w:val="single" w:sz="4" w:space="0" w:color="auto"/>
              <w:right w:val="single" w:sz="4" w:space="0" w:color="auto"/>
            </w:tcBorders>
            <w:noWrap/>
            <w:vAlign w:val="bottom"/>
          </w:tcPr>
          <w:p w14:paraId="24B7B16A"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61E0574" w14:textId="77777777" w:rsidR="00642BF3" w:rsidRPr="00A71D81" w:rsidRDefault="00642BF3" w:rsidP="00642BF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8C3F3BB"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06A1670"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10EBA7C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3B91002C" w14:textId="77777777" w:rsidR="00642BF3" w:rsidRPr="00A71D81" w:rsidRDefault="00642BF3" w:rsidP="00642BF3">
            <w:pPr>
              <w:rPr>
                <w:rFonts w:ascii="GHEA Grapalat" w:hAnsi="GHEA Grapalat" w:cs="Tahoma"/>
                <w:color w:val="000000"/>
                <w:sz w:val="20"/>
                <w:szCs w:val="20"/>
              </w:rPr>
            </w:pPr>
          </w:p>
          <w:p w14:paraId="44C06144" w14:textId="77777777" w:rsidR="00642BF3" w:rsidRPr="00A71D81" w:rsidRDefault="00642BF3" w:rsidP="00642BF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36039E8"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D9A48B5" w14:textId="77777777" w:rsidR="00642BF3" w:rsidRPr="00A71D81" w:rsidRDefault="00642BF3" w:rsidP="00642BF3">
            <w:pPr>
              <w:jc w:val="right"/>
              <w:rPr>
                <w:rFonts w:ascii="GHEA Grapalat" w:hAnsi="GHEA Grapalat" w:cs="Tahoma"/>
                <w:color w:val="000000"/>
                <w:sz w:val="20"/>
                <w:szCs w:val="20"/>
              </w:rPr>
            </w:pPr>
          </w:p>
          <w:p w14:paraId="62E40FE8" w14:textId="77777777" w:rsidR="00642BF3" w:rsidRPr="00A71D81" w:rsidRDefault="00642BF3" w:rsidP="00642BF3">
            <w:pPr>
              <w:jc w:val="right"/>
              <w:rPr>
                <w:rFonts w:ascii="GHEA Grapalat" w:hAnsi="GHEA Grapalat" w:cs="Tahoma"/>
                <w:color w:val="000000"/>
                <w:sz w:val="20"/>
                <w:szCs w:val="20"/>
              </w:rPr>
            </w:pPr>
          </w:p>
          <w:p w14:paraId="62433469"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73E8705" w14:textId="77777777" w:rsidR="00642BF3" w:rsidRPr="00A71D81" w:rsidRDefault="00642BF3" w:rsidP="00642BF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4CEB3B7" w14:textId="77777777" w:rsidR="00642BF3" w:rsidRPr="00A71D81" w:rsidRDefault="00642BF3" w:rsidP="00642BF3">
            <w:pPr>
              <w:jc w:val="right"/>
              <w:rPr>
                <w:rFonts w:ascii="GHEA Grapalat" w:hAnsi="GHEA Grapalat" w:cs="Arial"/>
                <w:sz w:val="20"/>
                <w:szCs w:val="20"/>
                <w:lang w:val="hy-AM"/>
              </w:rPr>
            </w:pPr>
          </w:p>
        </w:tc>
      </w:tr>
      <w:tr w:rsidR="00642BF3" w:rsidRPr="00A71D81" w14:paraId="447167DC"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224500CE"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lastRenderedPageBreak/>
              <w:t>24.բ.                                                       Կ.Տ.</w:t>
            </w:r>
          </w:p>
          <w:p w14:paraId="4C3CABA3" w14:textId="77777777" w:rsidR="00642BF3" w:rsidRPr="00A71D81" w:rsidRDefault="00642BF3" w:rsidP="00642BF3">
            <w:pPr>
              <w:rPr>
                <w:rFonts w:ascii="GHEA Grapalat" w:hAnsi="GHEA Grapalat" w:cs="Sylfaen"/>
                <w:sz w:val="20"/>
                <w:szCs w:val="20"/>
              </w:rPr>
            </w:pPr>
          </w:p>
          <w:p w14:paraId="4E916D06" w14:textId="77777777" w:rsidR="00642BF3" w:rsidRPr="00A71D81" w:rsidRDefault="00642BF3" w:rsidP="00642BF3">
            <w:pPr>
              <w:rPr>
                <w:rFonts w:ascii="GHEA Grapalat" w:hAnsi="GHEA Grapalat" w:cs="Sylfaen"/>
                <w:sz w:val="20"/>
                <w:szCs w:val="20"/>
              </w:rPr>
            </w:pPr>
          </w:p>
          <w:p w14:paraId="3C104CBB"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85C7BB2" w14:textId="77777777" w:rsidR="00642BF3" w:rsidRPr="00A71D81" w:rsidRDefault="00642BF3" w:rsidP="00642BF3">
            <w:pPr>
              <w:rPr>
                <w:rFonts w:ascii="GHEA Grapalat" w:hAnsi="GHEA Grapalat" w:cs="Sylfaen"/>
                <w:sz w:val="20"/>
                <w:szCs w:val="20"/>
              </w:rPr>
            </w:pPr>
          </w:p>
          <w:p w14:paraId="6F024CBA"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46467F72" w14:textId="77777777" w:rsidR="00642BF3" w:rsidRPr="00A71D81" w:rsidRDefault="00642BF3" w:rsidP="00642BF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9940644"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23.բ.                                                                 Կ.Տ.    </w:t>
            </w:r>
          </w:p>
          <w:p w14:paraId="5EC12DFA" w14:textId="77777777" w:rsidR="00642BF3" w:rsidRPr="00A71D81" w:rsidRDefault="00642BF3" w:rsidP="00642BF3">
            <w:pPr>
              <w:rPr>
                <w:rFonts w:ascii="GHEA Grapalat" w:hAnsi="GHEA Grapalat" w:cs="Sylfaen"/>
                <w:sz w:val="20"/>
                <w:szCs w:val="20"/>
              </w:rPr>
            </w:pPr>
          </w:p>
          <w:p w14:paraId="340DB067"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0C353E6E" w14:textId="77777777" w:rsidR="00642BF3" w:rsidRPr="00A71D81" w:rsidRDefault="00642BF3" w:rsidP="00642BF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1A8C1B9" w14:textId="77777777" w:rsidR="00642BF3" w:rsidRPr="00A71D81" w:rsidRDefault="00642BF3" w:rsidP="00642BF3">
            <w:pPr>
              <w:rPr>
                <w:rFonts w:ascii="GHEA Grapalat" w:hAnsi="GHEA Grapalat" w:cs="Sylfaen"/>
                <w:color w:val="000000"/>
                <w:sz w:val="20"/>
                <w:szCs w:val="20"/>
              </w:rPr>
            </w:pPr>
          </w:p>
          <w:p w14:paraId="721CC626" w14:textId="77777777" w:rsidR="00642BF3" w:rsidRPr="00A71D81" w:rsidRDefault="00642BF3" w:rsidP="00642BF3">
            <w:pPr>
              <w:rPr>
                <w:rFonts w:ascii="GHEA Grapalat" w:hAnsi="GHEA Grapalat" w:cs="Sylfaen"/>
                <w:sz w:val="20"/>
                <w:szCs w:val="20"/>
              </w:rPr>
            </w:pPr>
          </w:p>
          <w:p w14:paraId="54EA8807" w14:textId="77777777" w:rsidR="00642BF3" w:rsidRPr="00A71D81" w:rsidRDefault="00642BF3" w:rsidP="00642BF3">
            <w:pPr>
              <w:jc w:val="right"/>
              <w:rPr>
                <w:rFonts w:ascii="GHEA Grapalat" w:hAnsi="GHEA Grapalat" w:cs="Arial"/>
                <w:sz w:val="20"/>
                <w:szCs w:val="20"/>
              </w:rPr>
            </w:pPr>
          </w:p>
        </w:tc>
      </w:tr>
    </w:tbl>
    <w:p w14:paraId="4DAA2B4D"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44C14A6"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C0D874"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3CC42B"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3E59EC"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0C8455"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23D834E" w14:textId="77777777" w:rsidR="00642BF3" w:rsidRPr="00A71D81" w:rsidRDefault="00642BF3" w:rsidP="00642BF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0CE2F353" w14:textId="77777777" w:rsidR="00642BF3" w:rsidRPr="00A71D81" w:rsidRDefault="00642BF3" w:rsidP="00642BF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42BF3" w:rsidRPr="00A71D81" w14:paraId="48912B98" w14:textId="77777777" w:rsidTr="00642BF3">
        <w:tc>
          <w:tcPr>
            <w:tcW w:w="720" w:type="dxa"/>
            <w:tcBorders>
              <w:top w:val="single" w:sz="4" w:space="0" w:color="auto"/>
              <w:left w:val="single" w:sz="4" w:space="0" w:color="auto"/>
              <w:bottom w:val="single" w:sz="4" w:space="0" w:color="auto"/>
              <w:right w:val="single" w:sz="4" w:space="0" w:color="auto"/>
            </w:tcBorders>
          </w:tcPr>
          <w:p w14:paraId="799D5C2B"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4E5C41E"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DA169D3"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Նշված դաշտի/</w:t>
            </w:r>
          </w:p>
          <w:p w14:paraId="54657C99"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469D538" w14:textId="77777777" w:rsidR="00642BF3" w:rsidRPr="00A71D81" w:rsidRDefault="00642BF3" w:rsidP="00642BF3">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25A4CD"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E30360B"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A9641A7"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616EA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11DF8F82"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42BF3" w:rsidRPr="00A71D81" w14:paraId="6ADFC38E" w14:textId="77777777" w:rsidTr="00642BF3">
        <w:tc>
          <w:tcPr>
            <w:tcW w:w="720" w:type="dxa"/>
            <w:tcBorders>
              <w:top w:val="single" w:sz="4" w:space="0" w:color="auto"/>
              <w:left w:val="single" w:sz="4" w:space="0" w:color="auto"/>
              <w:bottom w:val="single" w:sz="4" w:space="0" w:color="auto"/>
              <w:right w:val="single" w:sz="4" w:space="0" w:color="auto"/>
            </w:tcBorders>
          </w:tcPr>
          <w:p w14:paraId="0442427F"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FDBCE1"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43ED2A"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1EE2D9D"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958B335"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5</w:t>
            </w:r>
          </w:p>
        </w:tc>
      </w:tr>
      <w:tr w:rsidR="00642BF3" w:rsidRPr="00A71D81" w14:paraId="77206E9F" w14:textId="77777777" w:rsidTr="00642BF3">
        <w:tc>
          <w:tcPr>
            <w:tcW w:w="720" w:type="dxa"/>
            <w:tcBorders>
              <w:top w:val="single" w:sz="4" w:space="0" w:color="auto"/>
              <w:left w:val="single" w:sz="4" w:space="0" w:color="auto"/>
              <w:bottom w:val="single" w:sz="4" w:space="0" w:color="auto"/>
              <w:right w:val="single" w:sz="4" w:space="0" w:color="auto"/>
            </w:tcBorders>
          </w:tcPr>
          <w:p w14:paraId="255E0D7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437FAE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2A24EB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B346B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3AC616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42BF3" w:rsidRPr="00A71D81" w14:paraId="02C606C8" w14:textId="77777777" w:rsidTr="00642BF3">
        <w:tc>
          <w:tcPr>
            <w:tcW w:w="720" w:type="dxa"/>
            <w:tcBorders>
              <w:top w:val="single" w:sz="4" w:space="0" w:color="auto"/>
              <w:left w:val="single" w:sz="4" w:space="0" w:color="auto"/>
              <w:bottom w:val="single" w:sz="4" w:space="0" w:color="auto"/>
              <w:right w:val="single" w:sz="4" w:space="0" w:color="auto"/>
            </w:tcBorders>
          </w:tcPr>
          <w:p w14:paraId="3240C64B" w14:textId="77777777" w:rsidR="00642BF3" w:rsidRPr="00A71D81" w:rsidRDefault="00642BF3" w:rsidP="00642BF3">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A0400E3"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A2F5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C09F6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CB0B9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42BF3" w:rsidRPr="00A71D81" w14:paraId="7C848A7E" w14:textId="77777777" w:rsidTr="00642BF3">
        <w:tc>
          <w:tcPr>
            <w:tcW w:w="720" w:type="dxa"/>
            <w:tcBorders>
              <w:top w:val="single" w:sz="4" w:space="0" w:color="auto"/>
              <w:left w:val="single" w:sz="4" w:space="0" w:color="auto"/>
              <w:bottom w:val="single" w:sz="4" w:space="0" w:color="auto"/>
              <w:right w:val="single" w:sz="4" w:space="0" w:color="auto"/>
            </w:tcBorders>
          </w:tcPr>
          <w:p w14:paraId="01FED005" w14:textId="77777777" w:rsidR="00642BF3" w:rsidRPr="00A71D81" w:rsidRDefault="00642BF3" w:rsidP="00642BF3">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77F0D7D"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0352B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CC0D2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9228B7C" w14:textId="77777777" w:rsidR="00642BF3" w:rsidRPr="00A71D81" w:rsidRDefault="00642BF3" w:rsidP="00642BF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D4DCB7F" w14:textId="77777777" w:rsidR="00642BF3" w:rsidRPr="00A71D81" w:rsidRDefault="00642BF3" w:rsidP="00642BF3">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42BF3" w:rsidRPr="00A71D81" w14:paraId="0E32D2B1" w14:textId="77777777" w:rsidTr="00642BF3">
        <w:tc>
          <w:tcPr>
            <w:tcW w:w="720" w:type="dxa"/>
            <w:tcBorders>
              <w:top w:val="single" w:sz="4" w:space="0" w:color="auto"/>
              <w:left w:val="single" w:sz="4" w:space="0" w:color="auto"/>
              <w:bottom w:val="single" w:sz="4" w:space="0" w:color="auto"/>
              <w:right w:val="single" w:sz="4" w:space="0" w:color="auto"/>
            </w:tcBorders>
          </w:tcPr>
          <w:p w14:paraId="03C20F4B" w14:textId="77777777" w:rsidR="00642BF3" w:rsidRPr="00A71D81" w:rsidRDefault="00642BF3" w:rsidP="00642BF3">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6D16C1D" w14:textId="77777777" w:rsidR="00642BF3" w:rsidRPr="00A71D81" w:rsidRDefault="00642BF3" w:rsidP="00642BF3">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B2D736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B0C1E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D0ACD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26740EE" w14:textId="77777777" w:rsidR="00642BF3" w:rsidRPr="00A71D81" w:rsidRDefault="00642BF3" w:rsidP="00642BF3">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75D7E16B" w14:textId="77777777" w:rsidTr="00642BF3">
        <w:tc>
          <w:tcPr>
            <w:tcW w:w="720" w:type="dxa"/>
            <w:tcBorders>
              <w:top w:val="single" w:sz="4" w:space="0" w:color="auto"/>
              <w:left w:val="single" w:sz="4" w:space="0" w:color="auto"/>
              <w:bottom w:val="single" w:sz="4" w:space="0" w:color="auto"/>
              <w:right w:val="single" w:sz="4" w:space="0" w:color="auto"/>
            </w:tcBorders>
          </w:tcPr>
          <w:p w14:paraId="4EC976D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1DFF15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73A60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8313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08C6A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08482667" w14:textId="77777777" w:rsidTr="00642BF3">
        <w:tc>
          <w:tcPr>
            <w:tcW w:w="720" w:type="dxa"/>
            <w:tcBorders>
              <w:top w:val="single" w:sz="4" w:space="0" w:color="auto"/>
              <w:left w:val="single" w:sz="4" w:space="0" w:color="auto"/>
              <w:bottom w:val="single" w:sz="4" w:space="0" w:color="auto"/>
              <w:right w:val="single" w:sz="4" w:space="0" w:color="auto"/>
            </w:tcBorders>
          </w:tcPr>
          <w:p w14:paraId="75EFBB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90A8A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45E41A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08867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651B806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B1B102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335C16F6" w14:textId="77777777" w:rsidTr="00642BF3">
        <w:tc>
          <w:tcPr>
            <w:tcW w:w="720" w:type="dxa"/>
            <w:tcBorders>
              <w:top w:val="single" w:sz="4" w:space="0" w:color="auto"/>
              <w:left w:val="single" w:sz="4" w:space="0" w:color="auto"/>
              <w:bottom w:val="single" w:sz="4" w:space="0" w:color="auto"/>
              <w:right w:val="single" w:sz="4" w:space="0" w:color="auto"/>
            </w:tcBorders>
          </w:tcPr>
          <w:p w14:paraId="52F5FC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ED7E6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F181C6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065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6D6F08F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7B7704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09CE339C" w14:textId="77777777" w:rsidTr="00642BF3">
        <w:tc>
          <w:tcPr>
            <w:tcW w:w="720" w:type="dxa"/>
            <w:tcBorders>
              <w:top w:val="single" w:sz="4" w:space="0" w:color="auto"/>
              <w:left w:val="single" w:sz="4" w:space="0" w:color="auto"/>
              <w:bottom w:val="single" w:sz="4" w:space="0" w:color="auto"/>
              <w:right w:val="single" w:sz="4" w:space="0" w:color="auto"/>
            </w:tcBorders>
          </w:tcPr>
          <w:p w14:paraId="6EE99EC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37E0A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56947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DF60E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E94708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FADCE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42BF3" w:rsidRPr="00A71D81" w14:paraId="501B275E" w14:textId="77777777" w:rsidTr="00642BF3">
        <w:tc>
          <w:tcPr>
            <w:tcW w:w="720" w:type="dxa"/>
            <w:tcBorders>
              <w:top w:val="single" w:sz="4" w:space="0" w:color="auto"/>
              <w:left w:val="single" w:sz="4" w:space="0" w:color="auto"/>
              <w:bottom w:val="single" w:sz="4" w:space="0" w:color="auto"/>
              <w:right w:val="single" w:sz="4" w:space="0" w:color="auto"/>
            </w:tcBorders>
          </w:tcPr>
          <w:p w14:paraId="469EB0A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0EBCD5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132225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5BDD8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E4EB5A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9A8CD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02DFB32F" w14:textId="77777777" w:rsidTr="00642BF3">
        <w:tc>
          <w:tcPr>
            <w:tcW w:w="720" w:type="dxa"/>
            <w:tcBorders>
              <w:top w:val="single" w:sz="4" w:space="0" w:color="auto"/>
              <w:left w:val="single" w:sz="4" w:space="0" w:color="auto"/>
              <w:bottom w:val="single" w:sz="4" w:space="0" w:color="auto"/>
              <w:right w:val="single" w:sz="4" w:space="0" w:color="auto"/>
            </w:tcBorders>
          </w:tcPr>
          <w:p w14:paraId="3CC231C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0FC064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F89454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33A82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8C7EDE3"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8FDFD00"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29019B66" w14:textId="77777777" w:rsidTr="00642BF3">
        <w:tc>
          <w:tcPr>
            <w:tcW w:w="720" w:type="dxa"/>
            <w:tcBorders>
              <w:top w:val="single" w:sz="4" w:space="0" w:color="auto"/>
              <w:left w:val="single" w:sz="4" w:space="0" w:color="auto"/>
              <w:bottom w:val="single" w:sz="4" w:space="0" w:color="auto"/>
              <w:right w:val="single" w:sz="4" w:space="0" w:color="auto"/>
            </w:tcBorders>
          </w:tcPr>
          <w:p w14:paraId="5AE9BEC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449CF8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EAB9E6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9856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01AF970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8420D3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019C1AE8" w14:textId="77777777" w:rsidTr="00642BF3">
        <w:tc>
          <w:tcPr>
            <w:tcW w:w="720" w:type="dxa"/>
            <w:tcBorders>
              <w:top w:val="single" w:sz="4" w:space="0" w:color="auto"/>
              <w:left w:val="single" w:sz="4" w:space="0" w:color="auto"/>
              <w:bottom w:val="single" w:sz="4" w:space="0" w:color="auto"/>
              <w:right w:val="single" w:sz="4" w:space="0" w:color="auto"/>
            </w:tcBorders>
          </w:tcPr>
          <w:p w14:paraId="3DB36D2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77018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255FB9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A0A04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8326D6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5B8A363C" w14:textId="77777777" w:rsidTr="00642BF3">
        <w:tc>
          <w:tcPr>
            <w:tcW w:w="720" w:type="dxa"/>
            <w:tcBorders>
              <w:top w:val="single" w:sz="4" w:space="0" w:color="auto"/>
              <w:left w:val="single" w:sz="4" w:space="0" w:color="auto"/>
              <w:bottom w:val="single" w:sz="4" w:space="0" w:color="auto"/>
              <w:right w:val="single" w:sz="4" w:space="0" w:color="auto"/>
            </w:tcBorders>
          </w:tcPr>
          <w:p w14:paraId="5CC0EDE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072A2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BF1BA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9463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5C6A29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0586E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6D663F34" w14:textId="77777777" w:rsidTr="00642BF3">
        <w:tc>
          <w:tcPr>
            <w:tcW w:w="720" w:type="dxa"/>
            <w:tcBorders>
              <w:top w:val="single" w:sz="4" w:space="0" w:color="auto"/>
              <w:left w:val="single" w:sz="4" w:space="0" w:color="auto"/>
              <w:bottom w:val="single" w:sz="4" w:space="0" w:color="auto"/>
              <w:right w:val="single" w:sz="4" w:space="0" w:color="auto"/>
            </w:tcBorders>
          </w:tcPr>
          <w:p w14:paraId="604F83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56ED69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82BDA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579FE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D9E093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2D4EBC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42BF3" w:rsidRPr="008E6435" w14:paraId="59DCCDF7" w14:textId="77777777" w:rsidTr="00642BF3">
        <w:tc>
          <w:tcPr>
            <w:tcW w:w="720" w:type="dxa"/>
            <w:tcBorders>
              <w:top w:val="single" w:sz="4" w:space="0" w:color="auto"/>
              <w:left w:val="single" w:sz="4" w:space="0" w:color="auto"/>
              <w:bottom w:val="single" w:sz="4" w:space="0" w:color="auto"/>
              <w:right w:val="single" w:sz="4" w:space="0" w:color="auto"/>
            </w:tcBorders>
          </w:tcPr>
          <w:p w14:paraId="0693AF4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AB89E6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7A173D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E5CF3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64ADE6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142C71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42BF3" w:rsidRPr="00A71D81" w14:paraId="74B786ED" w14:textId="77777777" w:rsidTr="00642BF3">
        <w:tc>
          <w:tcPr>
            <w:tcW w:w="720" w:type="dxa"/>
            <w:tcBorders>
              <w:top w:val="single" w:sz="4" w:space="0" w:color="auto"/>
              <w:left w:val="single" w:sz="4" w:space="0" w:color="auto"/>
              <w:bottom w:val="single" w:sz="4" w:space="0" w:color="auto"/>
              <w:right w:val="single" w:sz="4" w:space="0" w:color="auto"/>
            </w:tcBorders>
          </w:tcPr>
          <w:p w14:paraId="06D66C4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B058B3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EBA43C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C7D7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F9C92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8E6435" w14:paraId="28589042" w14:textId="77777777" w:rsidTr="00642BF3">
        <w:tc>
          <w:tcPr>
            <w:tcW w:w="720" w:type="dxa"/>
            <w:tcBorders>
              <w:top w:val="single" w:sz="4" w:space="0" w:color="auto"/>
              <w:left w:val="single" w:sz="4" w:space="0" w:color="auto"/>
              <w:bottom w:val="single" w:sz="4" w:space="0" w:color="auto"/>
              <w:right w:val="single" w:sz="4" w:space="0" w:color="auto"/>
            </w:tcBorders>
          </w:tcPr>
          <w:p w14:paraId="3FC0198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79F107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6FA8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05ABF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6A3E36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42BF3" w:rsidRPr="00A71D81" w14:paraId="6484CB7E" w14:textId="77777777" w:rsidTr="00642BF3">
        <w:tc>
          <w:tcPr>
            <w:tcW w:w="720" w:type="dxa"/>
            <w:tcBorders>
              <w:top w:val="single" w:sz="4" w:space="0" w:color="auto"/>
              <w:left w:val="single" w:sz="4" w:space="0" w:color="auto"/>
              <w:bottom w:val="single" w:sz="4" w:space="0" w:color="auto"/>
              <w:right w:val="single" w:sz="4" w:space="0" w:color="auto"/>
            </w:tcBorders>
          </w:tcPr>
          <w:p w14:paraId="68A30EA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2757B2D"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0033F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B23AE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2B8AEE6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BE8294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42BF3" w:rsidRPr="008E6435" w14:paraId="33275E4B" w14:textId="77777777" w:rsidTr="00642BF3">
        <w:tc>
          <w:tcPr>
            <w:tcW w:w="720" w:type="dxa"/>
            <w:tcBorders>
              <w:top w:val="single" w:sz="4" w:space="0" w:color="auto"/>
              <w:left w:val="single" w:sz="4" w:space="0" w:color="auto"/>
              <w:bottom w:val="single" w:sz="4" w:space="0" w:color="auto"/>
              <w:right w:val="single" w:sz="4" w:space="0" w:color="auto"/>
            </w:tcBorders>
          </w:tcPr>
          <w:p w14:paraId="557F8D88" w14:textId="77777777" w:rsidR="00642BF3" w:rsidRPr="00A71D81" w:rsidDel="0010680B" w:rsidRDefault="00642BF3" w:rsidP="00642BF3">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9657A04"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506BC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7E2EE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9DAD871"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BAE568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A3AF72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42BF3" w:rsidRPr="00A71D81" w14:paraId="71523904" w14:textId="77777777" w:rsidTr="00642BF3">
        <w:tc>
          <w:tcPr>
            <w:tcW w:w="720" w:type="dxa"/>
            <w:tcBorders>
              <w:top w:val="single" w:sz="4" w:space="0" w:color="auto"/>
              <w:left w:val="single" w:sz="4" w:space="0" w:color="auto"/>
              <w:bottom w:val="single" w:sz="4" w:space="0" w:color="auto"/>
              <w:right w:val="single" w:sz="4" w:space="0" w:color="auto"/>
            </w:tcBorders>
          </w:tcPr>
          <w:p w14:paraId="08592AA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C6267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FBF000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718B2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37F412E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29855F7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CAC194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42BF3" w:rsidRPr="008E6435" w14:paraId="7A45CCA2" w14:textId="77777777" w:rsidTr="00642BF3">
        <w:tc>
          <w:tcPr>
            <w:tcW w:w="720" w:type="dxa"/>
            <w:tcBorders>
              <w:top w:val="single" w:sz="4" w:space="0" w:color="auto"/>
              <w:left w:val="single" w:sz="4" w:space="0" w:color="auto"/>
              <w:bottom w:val="single" w:sz="4" w:space="0" w:color="auto"/>
              <w:right w:val="single" w:sz="4" w:space="0" w:color="auto"/>
            </w:tcBorders>
          </w:tcPr>
          <w:p w14:paraId="7A623D4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5D572C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8A1401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249F9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10BAA5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792ABD0" w14:textId="77777777" w:rsidR="00642BF3" w:rsidRPr="00A71D81" w:rsidRDefault="00642BF3" w:rsidP="00642BF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0D62D1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338CC61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A982810" w14:textId="77777777" w:rsidR="00642BF3" w:rsidRPr="00A71D81" w:rsidRDefault="00642BF3" w:rsidP="00642BF3">
            <w:pPr>
              <w:jc w:val="center"/>
              <w:rPr>
                <w:rFonts w:ascii="GHEA Grapalat" w:hAnsi="GHEA Grapalat"/>
                <w:sz w:val="20"/>
                <w:szCs w:val="20"/>
                <w:lang w:val="hy-AM"/>
              </w:rPr>
            </w:pPr>
          </w:p>
        </w:tc>
      </w:tr>
      <w:tr w:rsidR="00642BF3" w:rsidRPr="008E6435" w14:paraId="3B349801"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62C84AB3"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8E6ABF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45EFA2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AF1CC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3AEF049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90AF1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F9AA83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42BF3" w:rsidRPr="00A71D81" w14:paraId="2AE0E7D0" w14:textId="77777777" w:rsidTr="00642BF3">
        <w:tc>
          <w:tcPr>
            <w:tcW w:w="720" w:type="dxa"/>
            <w:tcBorders>
              <w:top w:val="single" w:sz="4" w:space="0" w:color="auto"/>
              <w:left w:val="single" w:sz="4" w:space="0" w:color="auto"/>
              <w:bottom w:val="single" w:sz="4" w:space="0" w:color="auto"/>
              <w:right w:val="single" w:sz="4" w:space="0" w:color="auto"/>
            </w:tcBorders>
          </w:tcPr>
          <w:p w14:paraId="6BB83D8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1D0B6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34A70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B812E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5B9423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F2F0BB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42BF3" w:rsidRPr="00A71D81" w14:paraId="1765FCF6"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1129CDDD"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BCB4C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A92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47F82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7C072EA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A96ACA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4169EA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42BF3" w:rsidRPr="00A71D81" w14:paraId="710DCCAC" w14:textId="77777777" w:rsidTr="00642BF3">
        <w:tc>
          <w:tcPr>
            <w:tcW w:w="720" w:type="dxa"/>
            <w:tcBorders>
              <w:top w:val="single" w:sz="4" w:space="0" w:color="auto"/>
              <w:left w:val="single" w:sz="4" w:space="0" w:color="auto"/>
              <w:bottom w:val="single" w:sz="4" w:space="0" w:color="auto"/>
              <w:right w:val="single" w:sz="4" w:space="0" w:color="auto"/>
            </w:tcBorders>
          </w:tcPr>
          <w:p w14:paraId="3EA616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4C1A6C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426BF7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8ADB3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4307C6C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C61DAA6" w14:textId="77777777" w:rsidR="00642BF3" w:rsidRPr="00A71D81" w:rsidRDefault="00642BF3" w:rsidP="00642BF3">
            <w:pPr>
              <w:jc w:val="center"/>
              <w:rPr>
                <w:rFonts w:ascii="GHEA Grapalat" w:hAnsi="GHEA Grapalat"/>
                <w:sz w:val="20"/>
                <w:szCs w:val="20"/>
              </w:rPr>
            </w:pPr>
          </w:p>
        </w:tc>
      </w:tr>
      <w:tr w:rsidR="00642BF3" w:rsidRPr="00A71D81" w14:paraId="5688C98D"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3971CF6E" w14:textId="77777777" w:rsidR="00642BF3" w:rsidRPr="00A71D81" w:rsidRDefault="00642BF3" w:rsidP="00642BF3">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E2F8CF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140EAE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28078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65A39A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07C95B9" w14:textId="77777777" w:rsidR="00642BF3" w:rsidRPr="00A71D81" w:rsidRDefault="00642BF3" w:rsidP="00642BF3">
            <w:pPr>
              <w:jc w:val="center"/>
              <w:rPr>
                <w:rFonts w:ascii="GHEA Grapalat" w:hAnsi="GHEA Grapalat"/>
                <w:sz w:val="20"/>
                <w:szCs w:val="20"/>
              </w:rPr>
            </w:pPr>
          </w:p>
        </w:tc>
      </w:tr>
      <w:tr w:rsidR="00642BF3" w:rsidRPr="00A71D81" w14:paraId="17D65741" w14:textId="77777777" w:rsidTr="00642BF3">
        <w:tc>
          <w:tcPr>
            <w:tcW w:w="720" w:type="dxa"/>
            <w:tcBorders>
              <w:top w:val="single" w:sz="4" w:space="0" w:color="auto"/>
              <w:left w:val="single" w:sz="4" w:space="0" w:color="auto"/>
              <w:bottom w:val="single" w:sz="4" w:space="0" w:color="auto"/>
              <w:right w:val="single" w:sz="4" w:space="0" w:color="auto"/>
            </w:tcBorders>
          </w:tcPr>
          <w:p w14:paraId="58A8FC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5FB7C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BF40A0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3193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4F0766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7FB897D" w14:textId="77777777" w:rsidR="00642BF3" w:rsidRPr="00A71D81" w:rsidRDefault="00642BF3" w:rsidP="00642BF3">
            <w:pPr>
              <w:jc w:val="center"/>
              <w:rPr>
                <w:rFonts w:ascii="GHEA Grapalat" w:hAnsi="GHEA Grapalat"/>
                <w:sz w:val="20"/>
                <w:szCs w:val="20"/>
              </w:rPr>
            </w:pPr>
          </w:p>
        </w:tc>
      </w:tr>
      <w:tr w:rsidR="00642BF3" w:rsidRPr="00A71D81" w14:paraId="19EC4FBC" w14:textId="77777777" w:rsidTr="00642BF3">
        <w:tc>
          <w:tcPr>
            <w:tcW w:w="720" w:type="dxa"/>
            <w:tcBorders>
              <w:top w:val="single" w:sz="4" w:space="0" w:color="auto"/>
              <w:left w:val="single" w:sz="4" w:space="0" w:color="auto"/>
              <w:bottom w:val="single" w:sz="4" w:space="0" w:color="auto"/>
              <w:right w:val="single" w:sz="4" w:space="0" w:color="auto"/>
            </w:tcBorders>
          </w:tcPr>
          <w:p w14:paraId="14DE201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8821D8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B276B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82163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209A0E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117D251" w14:textId="77777777" w:rsidR="00642BF3" w:rsidRPr="00A71D81" w:rsidRDefault="00642BF3" w:rsidP="00642BF3">
            <w:pPr>
              <w:jc w:val="center"/>
              <w:rPr>
                <w:rFonts w:ascii="GHEA Grapalat" w:hAnsi="GHEA Grapalat"/>
                <w:sz w:val="20"/>
                <w:szCs w:val="20"/>
              </w:rPr>
            </w:pPr>
          </w:p>
        </w:tc>
      </w:tr>
      <w:tr w:rsidR="00642BF3" w:rsidRPr="00A71D81" w14:paraId="0C3B564C" w14:textId="77777777" w:rsidTr="00642BF3">
        <w:tc>
          <w:tcPr>
            <w:tcW w:w="720" w:type="dxa"/>
            <w:tcBorders>
              <w:top w:val="single" w:sz="4" w:space="0" w:color="auto"/>
              <w:left w:val="single" w:sz="4" w:space="0" w:color="auto"/>
              <w:bottom w:val="single" w:sz="4" w:space="0" w:color="auto"/>
              <w:right w:val="single" w:sz="4" w:space="0" w:color="auto"/>
            </w:tcBorders>
          </w:tcPr>
          <w:p w14:paraId="19BB9EC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DC672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13326D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65E9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ACB676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4A0F57" w14:textId="77777777" w:rsidR="00642BF3" w:rsidRPr="00A71D81" w:rsidRDefault="00642BF3" w:rsidP="00642BF3">
            <w:pPr>
              <w:jc w:val="center"/>
              <w:rPr>
                <w:rFonts w:ascii="GHEA Grapalat" w:hAnsi="GHEA Grapalat"/>
                <w:sz w:val="20"/>
                <w:szCs w:val="20"/>
              </w:rPr>
            </w:pPr>
          </w:p>
        </w:tc>
      </w:tr>
      <w:tr w:rsidR="00642BF3" w:rsidRPr="00A71D81" w14:paraId="11840015" w14:textId="77777777" w:rsidTr="00642BF3">
        <w:tc>
          <w:tcPr>
            <w:tcW w:w="720" w:type="dxa"/>
            <w:tcBorders>
              <w:top w:val="single" w:sz="4" w:space="0" w:color="auto"/>
              <w:left w:val="single" w:sz="4" w:space="0" w:color="auto"/>
              <w:bottom w:val="single" w:sz="4" w:space="0" w:color="auto"/>
              <w:right w:val="single" w:sz="4" w:space="0" w:color="auto"/>
            </w:tcBorders>
          </w:tcPr>
          <w:p w14:paraId="5B6A655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BBEC29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03C5B6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8C110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6762E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EBA774" w14:textId="77777777" w:rsidR="00642BF3" w:rsidRPr="00A71D81" w:rsidRDefault="00642BF3" w:rsidP="00642BF3">
            <w:pPr>
              <w:jc w:val="center"/>
              <w:rPr>
                <w:rFonts w:ascii="GHEA Grapalat" w:hAnsi="GHEA Grapalat"/>
                <w:sz w:val="20"/>
                <w:szCs w:val="20"/>
              </w:rPr>
            </w:pPr>
          </w:p>
        </w:tc>
      </w:tr>
    </w:tbl>
    <w:p w14:paraId="1003F189" w14:textId="77777777" w:rsidR="00642BF3" w:rsidRPr="00A71D81" w:rsidRDefault="00642BF3" w:rsidP="00642BF3">
      <w:pPr>
        <w:pStyle w:val="BodyTextIndent"/>
        <w:jc w:val="right"/>
        <w:rPr>
          <w:rFonts w:ascii="GHEA Grapalat" w:hAnsi="GHEA Grapalat" w:cs="Sylfaen"/>
          <w:i w:val="0"/>
          <w:lang w:val="en-US"/>
        </w:rPr>
      </w:pPr>
    </w:p>
    <w:p w14:paraId="0255C853" w14:textId="77777777" w:rsidR="00642BF3" w:rsidRPr="00A71D81" w:rsidRDefault="00642BF3" w:rsidP="00642BF3">
      <w:pPr>
        <w:pStyle w:val="BodyTextIndent"/>
        <w:jc w:val="right"/>
        <w:rPr>
          <w:rFonts w:ascii="GHEA Grapalat" w:hAnsi="GHEA Grapalat" w:cs="Sylfaen"/>
          <w:i w:val="0"/>
          <w:lang w:val="en-US"/>
        </w:rPr>
      </w:pPr>
    </w:p>
    <w:p w14:paraId="2FF2CA6E" w14:textId="77777777" w:rsidR="00642BF3" w:rsidRPr="00A71D81" w:rsidRDefault="00642BF3" w:rsidP="00642BF3">
      <w:pPr>
        <w:pStyle w:val="BodyTextIndent"/>
        <w:jc w:val="right"/>
        <w:rPr>
          <w:rFonts w:ascii="GHEA Grapalat" w:hAnsi="GHEA Grapalat" w:cs="Sylfaen"/>
          <w:i w:val="0"/>
          <w:lang w:val="en-US"/>
        </w:rPr>
      </w:pPr>
    </w:p>
    <w:p w14:paraId="104CB33C" w14:textId="77777777" w:rsidR="00642BF3" w:rsidRPr="00A71D81" w:rsidRDefault="00642BF3" w:rsidP="00642BF3">
      <w:pPr>
        <w:pStyle w:val="BodyTextIndent"/>
        <w:jc w:val="right"/>
        <w:rPr>
          <w:rFonts w:ascii="GHEA Grapalat" w:hAnsi="GHEA Grapalat" w:cs="Sylfaen"/>
          <w:i w:val="0"/>
          <w:lang w:val="en-US"/>
        </w:rPr>
      </w:pPr>
    </w:p>
    <w:p w14:paraId="6984C409" w14:textId="77777777" w:rsidR="00642BF3" w:rsidRPr="00A71D81" w:rsidRDefault="00642BF3" w:rsidP="00642BF3">
      <w:pPr>
        <w:pStyle w:val="BodyTextIndent"/>
        <w:jc w:val="right"/>
        <w:rPr>
          <w:rFonts w:ascii="GHEA Grapalat" w:hAnsi="GHEA Grapalat" w:cs="Sylfaen"/>
          <w:i w:val="0"/>
          <w:lang w:val="en-US"/>
        </w:rPr>
      </w:pPr>
    </w:p>
    <w:p w14:paraId="256172CD" w14:textId="77777777" w:rsidR="00642BF3" w:rsidRPr="00A71D81" w:rsidRDefault="00642BF3" w:rsidP="00642BF3">
      <w:pPr>
        <w:rPr>
          <w:rFonts w:ascii="GHEA Grapalat" w:hAnsi="GHEA Grapalat"/>
        </w:rPr>
      </w:pPr>
    </w:p>
    <w:p w14:paraId="267DDAAC" w14:textId="77777777" w:rsidR="00642BF3" w:rsidRDefault="00642BF3" w:rsidP="00642BF3">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836FEC7"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70D8FE1E" w14:textId="3B06B78B" w:rsidR="00642BF3" w:rsidRPr="00AE2768" w:rsidRDefault="00642BF3" w:rsidP="00642BF3">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C1689B">
        <w:rPr>
          <w:rFonts w:ascii="GHEA Grapalat" w:hAnsi="GHEA Grapalat"/>
          <w:b/>
          <w:lang w:val="es-ES"/>
        </w:rPr>
        <w:t>2</w:t>
      </w:r>
      <w:r w:rsidR="000C6FF6">
        <w:rPr>
          <w:rFonts w:ascii="GHEA Grapalat" w:hAnsi="GHEA Grapalat"/>
          <w:b/>
          <w:lang w:val="es-ES"/>
        </w:rPr>
        <w:t>6</w:t>
      </w:r>
      <w:r w:rsidR="00C1689B">
        <w:rPr>
          <w:rFonts w:ascii="GHEA Grapalat" w:hAnsi="GHEA Grapalat"/>
          <w:b/>
          <w:lang w:val="es-ES"/>
        </w:rPr>
        <w:t>/</w:t>
      </w:r>
      <w:r w:rsidR="000C6FF6">
        <w:rPr>
          <w:rFonts w:ascii="GHEA Grapalat" w:hAnsi="GHEA Grapalat"/>
          <w:b/>
          <w:lang w:val="es-ES"/>
        </w:rPr>
        <w:t>1</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F99BF68" w14:textId="77777777" w:rsidR="00642BF3" w:rsidRDefault="00642BF3" w:rsidP="00642BF3">
      <w:pPr>
        <w:pStyle w:val="BodyTextIndent3"/>
        <w:spacing w:line="240" w:lineRule="auto"/>
        <w:jc w:val="right"/>
        <w:rPr>
          <w:rFonts w:ascii="GHEA Grapalat" w:hAnsi="GHEA Grapalat" w:cs="Sylfaen"/>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0AEDAB5" w14:textId="77777777" w:rsidR="0063530A" w:rsidRPr="00AE2768" w:rsidRDefault="0063530A" w:rsidP="00642BF3">
      <w:pPr>
        <w:pStyle w:val="BodyTextIndent3"/>
        <w:spacing w:line="240" w:lineRule="auto"/>
        <w:jc w:val="right"/>
        <w:rPr>
          <w:rFonts w:ascii="GHEA Grapalat" w:hAnsi="GHEA Grapalat" w:cs="Arial"/>
          <w:b/>
          <w:lang w:val="es-ES"/>
        </w:rPr>
      </w:pPr>
    </w:p>
    <w:p w14:paraId="5850D205"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F95F078"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2636FF97" w14:textId="77777777" w:rsidR="00642BF3" w:rsidRPr="00A71D81" w:rsidRDefault="00642BF3" w:rsidP="00642BF3">
      <w:pPr>
        <w:rPr>
          <w:rFonts w:ascii="GHEA Grapalat" w:hAnsi="GHEA Grapalat" w:cs="GHEA Grapalat"/>
          <w:b/>
          <w:sz w:val="20"/>
          <w:szCs w:val="20"/>
          <w:lang w:val="hy-AM"/>
        </w:rPr>
      </w:pPr>
    </w:p>
    <w:p w14:paraId="26F80F16" w14:textId="77777777" w:rsidR="00642BF3" w:rsidRPr="00A71D81" w:rsidRDefault="00642BF3" w:rsidP="00642BF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567808F" w14:textId="77777777" w:rsidR="00642BF3" w:rsidRPr="00A71D81" w:rsidRDefault="00642BF3" w:rsidP="00642BF3">
      <w:pPr>
        <w:rPr>
          <w:rFonts w:ascii="GHEA Grapalat" w:hAnsi="GHEA Grapalat" w:cs="GHEA Grapalat"/>
          <w:sz w:val="20"/>
          <w:szCs w:val="20"/>
          <w:lang w:val="hy-AM"/>
        </w:rPr>
      </w:pPr>
    </w:p>
    <w:p w14:paraId="3EBB9EF4" w14:textId="77777777" w:rsidR="00642BF3" w:rsidRPr="00A71D81" w:rsidRDefault="00642BF3" w:rsidP="00642BF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ECDC88A" w14:textId="77777777" w:rsidR="00642BF3" w:rsidRPr="00A71D81" w:rsidRDefault="00642BF3" w:rsidP="00642BF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7931E10" w14:textId="77777777" w:rsidR="00642BF3" w:rsidRPr="00A71D81" w:rsidRDefault="00642BF3" w:rsidP="00642BF3">
      <w:pPr>
        <w:ind w:firstLine="708"/>
        <w:jc w:val="both"/>
        <w:rPr>
          <w:rFonts w:ascii="GHEA Grapalat" w:hAnsi="GHEA Grapalat" w:cs="GHEA Grapalat"/>
          <w:sz w:val="20"/>
          <w:szCs w:val="20"/>
          <w:lang w:val="hy-AM"/>
        </w:rPr>
      </w:pPr>
    </w:p>
    <w:p w14:paraId="61F53409" w14:textId="77777777" w:rsidR="00642BF3" w:rsidRPr="00A71D81" w:rsidRDefault="00642BF3" w:rsidP="00642BF3">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16DA3096" w14:textId="77777777" w:rsidR="00642BF3" w:rsidRPr="00A71D81" w:rsidRDefault="00642BF3" w:rsidP="00642BF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B86B2DF" w14:textId="4E253AB9" w:rsidR="00642BF3" w:rsidRDefault="00642BF3" w:rsidP="00642BF3">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w:t>
      </w:r>
      <w:r w:rsidRPr="00F34FC0">
        <w:rPr>
          <w:rFonts w:ascii="GHEA Grapalat" w:hAnsi="GHEA Grapalat" w:cs="GHEA Grapalat"/>
          <w:sz w:val="20"/>
          <w:szCs w:val="20"/>
          <w:lang w:val="pt-BR"/>
        </w:rPr>
        <w:t xml:space="preserve">Ընկերությունը մասնակցում է </w:t>
      </w:r>
      <w:r w:rsidR="00A404A1" w:rsidRPr="00E222FC">
        <w:rPr>
          <w:rFonts w:ascii="GHEA Grapalat" w:hAnsi="GHEA Grapalat" w:cs="GHEA Grapalat"/>
          <w:sz w:val="20"/>
          <w:szCs w:val="20"/>
          <w:lang w:val="hy-AM"/>
        </w:rPr>
        <w:t>«</w:t>
      </w:r>
      <w:r w:rsidRPr="00E222FC">
        <w:rPr>
          <w:rFonts w:ascii="GHEA Grapalat" w:hAnsi="GHEA Grapalat" w:cs="GHEA Grapalat"/>
          <w:b/>
          <w:sz w:val="22"/>
          <w:szCs w:val="20"/>
          <w:u w:val="single"/>
          <w:lang w:val="pt-BR"/>
        </w:rPr>
        <w:t>Երքաղլույս</w:t>
      </w:r>
      <w:r w:rsidR="00A404A1" w:rsidRPr="00E222FC">
        <w:rPr>
          <w:rFonts w:ascii="GHEA Grapalat" w:hAnsi="GHEA Grapalat" w:cs="GHEA Grapalat"/>
          <w:b/>
          <w:sz w:val="22"/>
          <w:szCs w:val="20"/>
          <w:u w:val="single"/>
          <w:lang w:val="hy-AM"/>
        </w:rPr>
        <w:t>»</w:t>
      </w:r>
      <w:r w:rsidRPr="00E222FC">
        <w:rPr>
          <w:rFonts w:ascii="GHEA Grapalat" w:hAnsi="GHEA Grapalat" w:cs="GHEA Grapalat"/>
          <w:b/>
          <w:sz w:val="22"/>
          <w:szCs w:val="20"/>
          <w:u w:val="single"/>
          <w:lang w:val="pt-BR"/>
        </w:rPr>
        <w:t xml:space="preserve"> ՓԲԸ-ի</w:t>
      </w:r>
      <w:r w:rsidRPr="00E222FC">
        <w:rPr>
          <w:rFonts w:ascii="GHEA Grapalat" w:hAnsi="GHEA Grapalat" w:cs="GHEA Grapalat"/>
          <w:sz w:val="20"/>
          <w:szCs w:val="20"/>
          <w:lang w:val="pt-BR"/>
        </w:rPr>
        <w:t xml:space="preserve">  (այսուհետ` Պատվիրատու) կողմից կազմակերպված </w:t>
      </w:r>
      <w:r w:rsidRPr="00D407B9">
        <w:rPr>
          <w:rFonts w:ascii="GHEA Grapalat" w:hAnsi="GHEA Grapalat"/>
          <w:sz w:val="22"/>
          <w:lang w:val="es-ES"/>
        </w:rPr>
        <w:t>«</w:t>
      </w:r>
      <w:r w:rsidRPr="00D407B9">
        <w:rPr>
          <w:rFonts w:ascii="GHEA Grapalat" w:hAnsi="GHEA Grapalat" w:cs="Sylfaen"/>
          <w:b/>
          <w:sz w:val="22"/>
          <w:lang w:val="hy-AM"/>
        </w:rPr>
        <w:t>ԵՔԼ-ԳՀԱՊՁԲ</w:t>
      </w:r>
      <w:r w:rsidRPr="00D407B9">
        <w:rPr>
          <w:rFonts w:ascii="GHEA Grapalat" w:hAnsi="GHEA Grapalat"/>
          <w:b/>
          <w:sz w:val="22"/>
          <w:lang w:val="es-ES"/>
        </w:rPr>
        <w:t>-</w:t>
      </w:r>
      <w:r w:rsidR="00C1689B" w:rsidRPr="00D407B9">
        <w:rPr>
          <w:rFonts w:ascii="GHEA Grapalat" w:hAnsi="GHEA Grapalat"/>
          <w:b/>
          <w:sz w:val="22"/>
          <w:lang w:val="es-ES"/>
        </w:rPr>
        <w:t>2</w:t>
      </w:r>
      <w:r w:rsidR="000C6FF6" w:rsidRPr="00D407B9">
        <w:rPr>
          <w:rFonts w:ascii="GHEA Grapalat" w:hAnsi="GHEA Grapalat"/>
          <w:b/>
          <w:sz w:val="22"/>
          <w:lang w:val="es-ES"/>
        </w:rPr>
        <w:t>6</w:t>
      </w:r>
      <w:r w:rsidR="00C1689B" w:rsidRPr="00D407B9">
        <w:rPr>
          <w:rFonts w:ascii="GHEA Grapalat" w:hAnsi="GHEA Grapalat"/>
          <w:b/>
          <w:sz w:val="22"/>
          <w:lang w:val="es-ES"/>
        </w:rPr>
        <w:t>/</w:t>
      </w:r>
      <w:r w:rsidR="000C6FF6" w:rsidRPr="00D407B9">
        <w:rPr>
          <w:rFonts w:ascii="GHEA Grapalat" w:hAnsi="GHEA Grapalat"/>
          <w:b/>
          <w:sz w:val="22"/>
          <w:lang w:val="es-ES"/>
        </w:rPr>
        <w:t>1</w:t>
      </w:r>
      <w:r w:rsidRPr="00D407B9">
        <w:rPr>
          <w:rFonts w:ascii="GHEA Grapalat" w:hAnsi="GHEA Grapalat"/>
          <w:sz w:val="22"/>
          <w:lang w:val="es-ES"/>
        </w:rPr>
        <w:t xml:space="preserve">» </w:t>
      </w:r>
      <w:r w:rsidRPr="00E222FC">
        <w:rPr>
          <w:rFonts w:ascii="GHEA Grapalat" w:hAnsi="GHEA Grapalat" w:cs="GHEA Grapalat"/>
          <w:sz w:val="20"/>
          <w:szCs w:val="20"/>
          <w:lang w:val="pt-BR"/>
        </w:rPr>
        <w:t>ծածկագրով</w:t>
      </w:r>
      <w:r w:rsidRPr="00F34FC0">
        <w:rPr>
          <w:rFonts w:ascii="GHEA Grapalat" w:hAnsi="GHEA Grapalat" w:cs="GHEA Grapalat"/>
          <w:sz w:val="20"/>
          <w:szCs w:val="20"/>
          <w:lang w:val="pt-BR"/>
        </w:rPr>
        <w:t xml:space="preserve"> գնման ընթացակարգին:</w:t>
      </w:r>
    </w:p>
    <w:p w14:paraId="1675EFB4" w14:textId="77777777" w:rsidR="00F31617" w:rsidRPr="00A71D81" w:rsidRDefault="00F31617" w:rsidP="00F31617">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57984A9" w14:textId="77777777" w:rsidR="00F31617" w:rsidRPr="00A71D81" w:rsidRDefault="00F31617" w:rsidP="00F31617">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1E3310B"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3DD512E"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C8037EA"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DEDDC8F" w14:textId="77777777" w:rsidR="00F31617" w:rsidRPr="00A71D81" w:rsidRDefault="00F31617" w:rsidP="00F31617">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3178A" w14:textId="77777777" w:rsidR="00F31617" w:rsidRPr="00AE74A0" w:rsidRDefault="00F31617" w:rsidP="00F31617">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81AEECF" w14:textId="77777777" w:rsidR="00F31617" w:rsidRPr="00A71D81" w:rsidRDefault="00F31617" w:rsidP="00F3161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C4867B2"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0BEF21B"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85AB281"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A7EB749" w14:textId="77777777" w:rsidR="00F31617" w:rsidRPr="00A71D81" w:rsidRDefault="00F31617" w:rsidP="00F31617">
      <w:pPr>
        <w:jc w:val="both"/>
        <w:rPr>
          <w:rFonts w:ascii="GHEA Grapalat" w:hAnsi="GHEA Grapalat" w:cs="GHEA Grapalat"/>
          <w:sz w:val="20"/>
          <w:szCs w:val="20"/>
          <w:lang w:val="hy-AM"/>
        </w:rPr>
      </w:pPr>
    </w:p>
    <w:p w14:paraId="0A4A3CBF" w14:textId="77777777" w:rsidR="00F31617" w:rsidRPr="00A71D81" w:rsidRDefault="00F31617" w:rsidP="00F31617">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5D091AF7" w14:textId="77777777" w:rsidR="00F31617" w:rsidRPr="006D2E03"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415C5CAF"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5C6F15"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81E335F" w14:textId="77777777" w:rsidR="00F31617" w:rsidRPr="00A71D81" w:rsidDel="00A13215"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9A5ACEF"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E83C78" w14:textId="77777777" w:rsidR="00F31617" w:rsidRPr="00A71D81" w:rsidRDefault="00F31617" w:rsidP="00F31617">
      <w:pPr>
        <w:ind w:firstLine="567"/>
        <w:jc w:val="both"/>
        <w:rPr>
          <w:rFonts w:ascii="GHEA Grapalat" w:hAnsi="GHEA Grapalat" w:cs="GHEA Grapalat"/>
          <w:sz w:val="20"/>
          <w:szCs w:val="20"/>
          <w:lang w:val="hy-AM"/>
        </w:rPr>
      </w:pPr>
    </w:p>
    <w:p w14:paraId="46959635" w14:textId="77777777" w:rsidR="00642BF3" w:rsidRPr="00A71D81" w:rsidRDefault="00642BF3" w:rsidP="00642BF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3B05B73" w14:textId="77777777" w:rsidR="00642BF3" w:rsidRPr="00A71D81" w:rsidRDefault="00642BF3" w:rsidP="00642BF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FB12FB5"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5B800001"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88D0A9E"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5DD2A96"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0B79882"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E6268CD"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05B5571"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AE9B4A5"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3DEFB"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F4E1022"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0CDD719"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13C19F8B"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Կ.Տ</w:t>
      </w:r>
    </w:p>
    <w:p w14:paraId="06125996" w14:textId="77777777" w:rsidR="00642BF3" w:rsidRPr="00A71D81" w:rsidRDefault="00642BF3" w:rsidP="00642BF3">
      <w:pPr>
        <w:jc w:val="both"/>
        <w:rPr>
          <w:rFonts w:ascii="GHEA Grapalat" w:hAnsi="GHEA Grapalat"/>
          <w:sz w:val="20"/>
          <w:szCs w:val="20"/>
          <w:lang w:val="hy-AM"/>
        </w:rPr>
      </w:pPr>
    </w:p>
    <w:p w14:paraId="09038AEA"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67F4E80E" w14:textId="77777777" w:rsidR="00642BF3" w:rsidRPr="00A71D81" w:rsidRDefault="00642BF3" w:rsidP="00642BF3">
      <w:pPr>
        <w:jc w:val="center"/>
        <w:rPr>
          <w:rFonts w:ascii="GHEA Grapalat" w:hAnsi="GHEA Grapalat" w:cs="GHEA Grapalat"/>
          <w:sz w:val="20"/>
          <w:szCs w:val="20"/>
          <w:lang w:val="hy-AM"/>
        </w:rPr>
      </w:pPr>
    </w:p>
    <w:p w14:paraId="39775201"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3191BFF0"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F7D3048"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0B208AE" w14:textId="77777777" w:rsidR="00642BF3" w:rsidRPr="00A71D81" w:rsidRDefault="00642BF3" w:rsidP="00642BF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2BF3" w:rsidRPr="00A71D81" w14:paraId="367088F7"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3E2D7" w14:textId="77777777" w:rsidR="00642BF3" w:rsidRPr="00A71D81" w:rsidRDefault="00642BF3" w:rsidP="00642BF3">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5220D98" w14:textId="77777777" w:rsidR="00642BF3" w:rsidRPr="00A71D81" w:rsidRDefault="00642BF3" w:rsidP="00642BF3">
            <w:pPr>
              <w:jc w:val="center"/>
              <w:rPr>
                <w:rFonts w:ascii="GHEA Grapalat" w:hAnsi="GHEA Grapalat" w:cs="Arial"/>
                <w:bCs/>
                <w:i/>
                <w:sz w:val="20"/>
                <w:szCs w:val="20"/>
              </w:rPr>
            </w:pPr>
          </w:p>
        </w:tc>
      </w:tr>
      <w:tr w:rsidR="00642BF3" w:rsidRPr="00A71D81" w14:paraId="2AEB251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3323E"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42BF3" w:rsidRPr="00A71D81" w14:paraId="3044D324" w14:textId="77777777" w:rsidTr="00642BF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A3EB8"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42BF3" w:rsidRPr="00A71D81" w14:paraId="44E7274F" w14:textId="77777777" w:rsidTr="00642BF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4CBB1"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42BF3" w:rsidRPr="00A71D81" w14:paraId="7520AA38"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BCBA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42BF3" w:rsidRPr="00A71D81" w14:paraId="078DAA21"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2F1D8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42BF3" w:rsidRPr="00A71D81" w14:paraId="6A1B396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C469C9"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42BF3" w:rsidRPr="00A71D81" w14:paraId="0B64DD5E"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75B31B"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42BF3" w:rsidRPr="00A71D81" w14:paraId="3886878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8D085C"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642BF3" w:rsidRPr="00A71D81" w14:paraId="3884ACF2"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09A17B" w14:textId="77777777" w:rsidR="00642BF3" w:rsidRPr="00A71D81" w:rsidRDefault="00642BF3" w:rsidP="00642BF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6EA9E4F2" w14:textId="77777777" w:rsidTr="00642BF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BA1C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642BF3" w:rsidRPr="00A71D81" w14:paraId="35DE8A11"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104B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642BF3" w:rsidRPr="00A71D81" w14:paraId="454EFFAB"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380B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642BF3" w:rsidRPr="00A71D81" w14:paraId="2EC3A003"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B32CA0"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42BF3" w:rsidRPr="00A71D81" w14:paraId="6A5C8DC9"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E5B2D"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42BF3" w:rsidRPr="00A71D81" w14:paraId="659408A0"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839F3"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42BF3" w:rsidRPr="00A71D81" w14:paraId="7445AA89"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1BCAF2" w14:textId="77777777" w:rsidR="00642BF3" w:rsidRPr="00A71D81" w:rsidRDefault="00642BF3" w:rsidP="00642BF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42BF3" w:rsidRPr="00A71D81" w14:paraId="773119CC" w14:textId="77777777" w:rsidTr="00642BF3">
        <w:trPr>
          <w:trHeight w:val="424"/>
        </w:trPr>
        <w:tc>
          <w:tcPr>
            <w:tcW w:w="10980" w:type="dxa"/>
            <w:gridSpan w:val="2"/>
            <w:tcBorders>
              <w:top w:val="single" w:sz="4" w:space="0" w:color="auto"/>
              <w:left w:val="single" w:sz="4" w:space="0" w:color="auto"/>
              <w:right w:val="single" w:sz="4" w:space="0" w:color="000000"/>
            </w:tcBorders>
            <w:noWrap/>
            <w:vAlign w:val="bottom"/>
          </w:tcPr>
          <w:p w14:paraId="2FAC371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7CCA47CA" w14:textId="77777777" w:rsidR="00642BF3" w:rsidRPr="00A71D81" w:rsidRDefault="00642BF3" w:rsidP="00642BF3">
            <w:pPr>
              <w:rPr>
                <w:rFonts w:ascii="GHEA Grapalat" w:hAnsi="GHEA Grapalat" w:cs="Arial"/>
                <w:sz w:val="20"/>
                <w:szCs w:val="20"/>
              </w:rPr>
            </w:pPr>
          </w:p>
        </w:tc>
      </w:tr>
      <w:tr w:rsidR="00642BF3" w:rsidRPr="00A71D81" w14:paraId="6E5DF103" w14:textId="77777777" w:rsidTr="00642BF3">
        <w:trPr>
          <w:trHeight w:val="704"/>
        </w:trPr>
        <w:tc>
          <w:tcPr>
            <w:tcW w:w="10980" w:type="dxa"/>
            <w:gridSpan w:val="2"/>
            <w:tcBorders>
              <w:left w:val="single" w:sz="4" w:space="0" w:color="auto"/>
              <w:bottom w:val="single" w:sz="4" w:space="0" w:color="auto"/>
              <w:right w:val="single" w:sz="4" w:space="0" w:color="000000"/>
            </w:tcBorders>
            <w:noWrap/>
            <w:vAlign w:val="bottom"/>
          </w:tcPr>
          <w:p w14:paraId="31B7AC68" w14:textId="77777777" w:rsidR="00642BF3" w:rsidRPr="00A71D81" w:rsidRDefault="00642BF3" w:rsidP="00642BF3">
            <w:pPr>
              <w:rPr>
                <w:rFonts w:ascii="GHEA Grapalat" w:hAnsi="GHEA Grapalat" w:cs="Arial"/>
                <w:sz w:val="20"/>
                <w:szCs w:val="20"/>
                <w:lang w:val="hy-AM"/>
              </w:rPr>
            </w:pPr>
          </w:p>
        </w:tc>
      </w:tr>
      <w:tr w:rsidR="00642BF3" w:rsidRPr="00A71D81" w14:paraId="73A05C0B"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F3FB20"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EF5B7FE" w14:textId="77777777" w:rsidR="00642BF3" w:rsidRPr="00A71D81" w:rsidRDefault="00642BF3" w:rsidP="00642BF3">
            <w:pPr>
              <w:rPr>
                <w:rFonts w:ascii="GHEA Grapalat" w:hAnsi="GHEA Grapalat" w:cs="Sylfaen"/>
                <w:sz w:val="20"/>
                <w:szCs w:val="20"/>
                <w:lang w:val="ru-RU"/>
              </w:rPr>
            </w:pPr>
          </w:p>
        </w:tc>
      </w:tr>
      <w:tr w:rsidR="00642BF3" w:rsidRPr="00A71D81" w14:paraId="0B25D482"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F80ADA"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6BC54CF2" w14:textId="77777777" w:rsidR="00642BF3" w:rsidRPr="00A71D81" w:rsidRDefault="00642BF3" w:rsidP="00642BF3">
            <w:pPr>
              <w:rPr>
                <w:rFonts w:ascii="GHEA Grapalat" w:hAnsi="GHEA Grapalat" w:cs="Sylfaen"/>
                <w:sz w:val="20"/>
                <w:szCs w:val="20"/>
                <w:lang w:val="hy-AM"/>
              </w:rPr>
            </w:pPr>
          </w:p>
        </w:tc>
      </w:tr>
      <w:tr w:rsidR="00642BF3" w:rsidRPr="00A71D81" w14:paraId="20214E81"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4556249E" w14:textId="77777777" w:rsidR="00642BF3" w:rsidRPr="00A71D81" w:rsidRDefault="00642BF3" w:rsidP="00642BF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14C78D61" w14:textId="77777777" w:rsidR="00642BF3" w:rsidRPr="00A71D81" w:rsidRDefault="00642BF3" w:rsidP="00642BF3">
            <w:pPr>
              <w:rPr>
                <w:rFonts w:ascii="GHEA Grapalat" w:hAnsi="GHEA Grapalat" w:cs="Sylfaen"/>
                <w:sz w:val="20"/>
                <w:szCs w:val="20"/>
              </w:rPr>
            </w:pPr>
          </w:p>
          <w:p w14:paraId="46877CC2"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C9F2FF" w14:textId="77777777" w:rsidR="00642BF3" w:rsidRPr="00A71D81" w:rsidRDefault="00642BF3" w:rsidP="00642BF3">
            <w:pPr>
              <w:rPr>
                <w:rFonts w:ascii="GHEA Grapalat" w:hAnsi="GHEA Grapalat" w:cs="Tahoma"/>
                <w:color w:val="000000"/>
                <w:sz w:val="20"/>
                <w:szCs w:val="20"/>
              </w:rPr>
            </w:pPr>
          </w:p>
          <w:p w14:paraId="1C7BF648" w14:textId="77777777" w:rsidR="00642BF3" w:rsidRPr="00A71D81" w:rsidRDefault="00642BF3" w:rsidP="00642BF3">
            <w:pPr>
              <w:rPr>
                <w:rFonts w:ascii="GHEA Grapalat" w:hAnsi="GHEA Grapalat" w:cs="Sylfaen"/>
                <w:sz w:val="20"/>
                <w:szCs w:val="20"/>
              </w:rPr>
            </w:pPr>
          </w:p>
          <w:p w14:paraId="5AA3F33C"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EB71EC9" w14:textId="77777777" w:rsidR="00642BF3" w:rsidRPr="00A71D81" w:rsidRDefault="00642BF3" w:rsidP="00642BF3">
            <w:pPr>
              <w:rPr>
                <w:rFonts w:ascii="GHEA Grapalat" w:hAnsi="GHEA Grapalat" w:cs="Sylfaen"/>
                <w:sz w:val="20"/>
                <w:szCs w:val="20"/>
              </w:rPr>
            </w:pPr>
          </w:p>
          <w:p w14:paraId="3224E4A1"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63C5A3"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Կ.Տ.</w:t>
            </w:r>
          </w:p>
          <w:p w14:paraId="2AA1CD31" w14:textId="77777777" w:rsidR="00642BF3" w:rsidRPr="00A71D81" w:rsidRDefault="00642BF3" w:rsidP="00642BF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C499583" w14:textId="77777777" w:rsidR="00642BF3" w:rsidRPr="00A71D81" w:rsidRDefault="00642BF3" w:rsidP="00642BF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DF98BB8" w14:textId="77777777" w:rsidR="00642BF3" w:rsidRPr="00A71D81" w:rsidRDefault="00642BF3" w:rsidP="00642BF3">
            <w:pPr>
              <w:jc w:val="right"/>
              <w:rPr>
                <w:rFonts w:ascii="GHEA Grapalat" w:hAnsi="GHEA Grapalat" w:cs="Sylfaen"/>
                <w:sz w:val="20"/>
                <w:szCs w:val="20"/>
              </w:rPr>
            </w:pPr>
          </w:p>
          <w:p w14:paraId="7971F678"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40957A0" w14:textId="77777777" w:rsidR="00642BF3" w:rsidRPr="00A71D81" w:rsidRDefault="00642BF3" w:rsidP="00642BF3">
            <w:pPr>
              <w:jc w:val="right"/>
              <w:rPr>
                <w:rFonts w:ascii="GHEA Grapalat" w:hAnsi="GHEA Grapalat" w:cs="Tahoma"/>
                <w:color w:val="000000"/>
                <w:sz w:val="20"/>
                <w:szCs w:val="20"/>
              </w:rPr>
            </w:pPr>
          </w:p>
          <w:p w14:paraId="15735CAF" w14:textId="77777777" w:rsidR="00642BF3" w:rsidRPr="00A71D81" w:rsidRDefault="00642BF3" w:rsidP="00642BF3">
            <w:pPr>
              <w:jc w:val="right"/>
              <w:rPr>
                <w:rFonts w:ascii="GHEA Grapalat" w:hAnsi="GHEA Grapalat" w:cs="Tahoma"/>
                <w:color w:val="000000"/>
                <w:sz w:val="20"/>
                <w:szCs w:val="20"/>
              </w:rPr>
            </w:pPr>
          </w:p>
          <w:p w14:paraId="05B76AF6"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88F1A7C" w14:textId="77777777" w:rsidR="00642BF3" w:rsidRPr="00A71D81" w:rsidRDefault="00642BF3" w:rsidP="00642BF3">
            <w:pPr>
              <w:jc w:val="right"/>
              <w:rPr>
                <w:rFonts w:ascii="GHEA Grapalat" w:hAnsi="GHEA Grapalat" w:cs="Sylfaen"/>
                <w:sz w:val="20"/>
                <w:szCs w:val="20"/>
              </w:rPr>
            </w:pPr>
          </w:p>
          <w:p w14:paraId="54F7ECF3"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64A0151" w14:textId="77777777" w:rsidR="00642BF3" w:rsidRPr="00A71D81" w:rsidRDefault="00642BF3" w:rsidP="00642BF3">
            <w:pPr>
              <w:jc w:val="right"/>
              <w:rPr>
                <w:rFonts w:ascii="GHEA Grapalat" w:hAnsi="GHEA Grapalat" w:cs="Sylfaen"/>
                <w:sz w:val="20"/>
                <w:szCs w:val="20"/>
              </w:rPr>
            </w:pPr>
          </w:p>
        </w:tc>
      </w:tr>
      <w:tr w:rsidR="00642BF3" w:rsidRPr="00A71D81" w14:paraId="2108FB83" w14:textId="77777777" w:rsidTr="00642BF3">
        <w:trPr>
          <w:trHeight w:val="2058"/>
        </w:trPr>
        <w:tc>
          <w:tcPr>
            <w:tcW w:w="5616" w:type="dxa"/>
            <w:tcBorders>
              <w:top w:val="single" w:sz="4" w:space="0" w:color="auto"/>
              <w:left w:val="single" w:sz="4" w:space="0" w:color="auto"/>
              <w:right w:val="single" w:sz="4" w:space="0" w:color="auto"/>
            </w:tcBorders>
            <w:noWrap/>
            <w:vAlign w:val="bottom"/>
          </w:tcPr>
          <w:p w14:paraId="38CD68AE"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B35AF6E" w14:textId="77777777" w:rsidR="00642BF3" w:rsidRPr="00A71D81" w:rsidRDefault="00642BF3" w:rsidP="00642BF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597EF19"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00BC4749"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52076DA5"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20640A4" w14:textId="77777777" w:rsidR="00642BF3" w:rsidRPr="00A71D81" w:rsidRDefault="00642BF3" w:rsidP="00642BF3">
            <w:pPr>
              <w:rPr>
                <w:rFonts w:ascii="GHEA Grapalat" w:hAnsi="GHEA Grapalat" w:cs="Tahoma"/>
                <w:color w:val="000000"/>
                <w:sz w:val="20"/>
                <w:szCs w:val="20"/>
              </w:rPr>
            </w:pPr>
          </w:p>
          <w:p w14:paraId="44EA8F85" w14:textId="77777777" w:rsidR="00642BF3" w:rsidRPr="00A71D81" w:rsidRDefault="00642BF3" w:rsidP="00642BF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590C725"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E34C183" w14:textId="77777777" w:rsidR="00642BF3" w:rsidRPr="00A71D81" w:rsidRDefault="00642BF3" w:rsidP="00642BF3">
            <w:pPr>
              <w:jc w:val="right"/>
              <w:rPr>
                <w:rFonts w:ascii="GHEA Grapalat" w:hAnsi="GHEA Grapalat" w:cs="Tahoma"/>
                <w:color w:val="000000"/>
                <w:sz w:val="20"/>
                <w:szCs w:val="20"/>
              </w:rPr>
            </w:pPr>
          </w:p>
          <w:p w14:paraId="58F0AE28" w14:textId="77777777" w:rsidR="00642BF3" w:rsidRPr="00A71D81" w:rsidRDefault="00642BF3" w:rsidP="00642BF3">
            <w:pPr>
              <w:jc w:val="right"/>
              <w:rPr>
                <w:rFonts w:ascii="GHEA Grapalat" w:hAnsi="GHEA Grapalat" w:cs="Tahoma"/>
                <w:color w:val="000000"/>
                <w:sz w:val="20"/>
                <w:szCs w:val="20"/>
              </w:rPr>
            </w:pPr>
          </w:p>
          <w:p w14:paraId="24562021"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71B6589" w14:textId="77777777" w:rsidR="00642BF3" w:rsidRPr="00A71D81" w:rsidRDefault="00642BF3" w:rsidP="00642BF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1113008E" w14:textId="77777777" w:rsidR="00642BF3" w:rsidRPr="00A71D81" w:rsidRDefault="00642BF3" w:rsidP="00642BF3">
            <w:pPr>
              <w:jc w:val="right"/>
              <w:rPr>
                <w:rFonts w:ascii="GHEA Grapalat" w:hAnsi="GHEA Grapalat" w:cs="Arial"/>
                <w:sz w:val="20"/>
                <w:szCs w:val="20"/>
                <w:lang w:val="hy-AM"/>
              </w:rPr>
            </w:pPr>
          </w:p>
        </w:tc>
      </w:tr>
      <w:tr w:rsidR="00642BF3" w:rsidRPr="00A71D81" w14:paraId="5DFCB935"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70A5A5B5"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lastRenderedPageBreak/>
              <w:t>24.բ.                                                       Կ.Տ.</w:t>
            </w:r>
          </w:p>
          <w:p w14:paraId="1DD2F7C8" w14:textId="77777777" w:rsidR="00642BF3" w:rsidRPr="00A71D81" w:rsidRDefault="00642BF3" w:rsidP="00642BF3">
            <w:pPr>
              <w:rPr>
                <w:rFonts w:ascii="GHEA Grapalat" w:hAnsi="GHEA Grapalat" w:cs="Sylfaen"/>
                <w:sz w:val="20"/>
                <w:szCs w:val="20"/>
              </w:rPr>
            </w:pPr>
          </w:p>
          <w:p w14:paraId="41788434" w14:textId="77777777" w:rsidR="00642BF3" w:rsidRPr="00A71D81" w:rsidRDefault="00642BF3" w:rsidP="00642BF3">
            <w:pPr>
              <w:rPr>
                <w:rFonts w:ascii="GHEA Grapalat" w:hAnsi="GHEA Grapalat" w:cs="Sylfaen"/>
                <w:sz w:val="20"/>
                <w:szCs w:val="20"/>
              </w:rPr>
            </w:pPr>
          </w:p>
          <w:p w14:paraId="4774A2D8"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60981E25" w14:textId="77777777" w:rsidR="00642BF3" w:rsidRPr="00A71D81" w:rsidRDefault="00642BF3" w:rsidP="00642BF3">
            <w:pPr>
              <w:rPr>
                <w:rFonts w:ascii="GHEA Grapalat" w:hAnsi="GHEA Grapalat" w:cs="Sylfaen"/>
                <w:sz w:val="20"/>
                <w:szCs w:val="20"/>
              </w:rPr>
            </w:pPr>
          </w:p>
          <w:p w14:paraId="46C95DF0"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36259AA0" w14:textId="77777777" w:rsidR="00642BF3" w:rsidRPr="00A71D81" w:rsidRDefault="00642BF3" w:rsidP="00642BF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BA9CF2E"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23.բ.                                                                 Կ.Տ.    </w:t>
            </w:r>
          </w:p>
          <w:p w14:paraId="1C7DF67F" w14:textId="77777777" w:rsidR="00642BF3" w:rsidRPr="00A71D81" w:rsidRDefault="00642BF3" w:rsidP="00642BF3">
            <w:pPr>
              <w:rPr>
                <w:rFonts w:ascii="GHEA Grapalat" w:hAnsi="GHEA Grapalat" w:cs="Sylfaen"/>
                <w:sz w:val="20"/>
                <w:szCs w:val="20"/>
              </w:rPr>
            </w:pPr>
          </w:p>
          <w:p w14:paraId="2766375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17669A5E" w14:textId="77777777" w:rsidR="00642BF3" w:rsidRPr="00A71D81" w:rsidRDefault="00642BF3" w:rsidP="00642BF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63CC8BC" w14:textId="77777777" w:rsidR="00642BF3" w:rsidRPr="00A71D81" w:rsidRDefault="00642BF3" w:rsidP="00642BF3">
            <w:pPr>
              <w:rPr>
                <w:rFonts w:ascii="GHEA Grapalat" w:hAnsi="GHEA Grapalat" w:cs="Sylfaen"/>
                <w:color w:val="000000"/>
                <w:sz w:val="20"/>
                <w:szCs w:val="20"/>
              </w:rPr>
            </w:pPr>
          </w:p>
          <w:p w14:paraId="74EDC429" w14:textId="77777777" w:rsidR="00642BF3" w:rsidRPr="00A71D81" w:rsidRDefault="00642BF3" w:rsidP="00642BF3">
            <w:pPr>
              <w:rPr>
                <w:rFonts w:ascii="GHEA Grapalat" w:hAnsi="GHEA Grapalat" w:cs="Sylfaen"/>
                <w:sz w:val="20"/>
                <w:szCs w:val="20"/>
              </w:rPr>
            </w:pPr>
          </w:p>
          <w:p w14:paraId="608B605D" w14:textId="77777777" w:rsidR="00642BF3" w:rsidRPr="00A71D81" w:rsidRDefault="00642BF3" w:rsidP="00642BF3">
            <w:pPr>
              <w:jc w:val="right"/>
              <w:rPr>
                <w:rFonts w:ascii="GHEA Grapalat" w:hAnsi="GHEA Grapalat" w:cs="Arial"/>
                <w:sz w:val="20"/>
                <w:szCs w:val="20"/>
              </w:rPr>
            </w:pPr>
          </w:p>
        </w:tc>
      </w:tr>
    </w:tbl>
    <w:p w14:paraId="435A15E6"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206E4C1"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D82B5E7"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892712"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AACDAAC"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4DB8FF"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4BEF789" w14:textId="77777777" w:rsidR="00642BF3" w:rsidRPr="00A71D81" w:rsidRDefault="00642BF3" w:rsidP="00642BF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D2B27FF" w14:textId="77777777" w:rsidR="00642BF3" w:rsidRPr="00A71D81" w:rsidRDefault="00642BF3" w:rsidP="00642BF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42BF3" w:rsidRPr="00A71D81" w14:paraId="17ABAE0A" w14:textId="77777777" w:rsidTr="00642BF3">
        <w:tc>
          <w:tcPr>
            <w:tcW w:w="720" w:type="dxa"/>
            <w:tcBorders>
              <w:top w:val="single" w:sz="4" w:space="0" w:color="auto"/>
              <w:left w:val="single" w:sz="4" w:space="0" w:color="auto"/>
              <w:bottom w:val="single" w:sz="4" w:space="0" w:color="auto"/>
              <w:right w:val="single" w:sz="4" w:space="0" w:color="auto"/>
            </w:tcBorders>
          </w:tcPr>
          <w:p w14:paraId="5BAA4AC2"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F02EE9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88B35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Նշված դաշտի/</w:t>
            </w:r>
          </w:p>
          <w:p w14:paraId="7D559E58"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8A89293" w14:textId="77777777" w:rsidR="00642BF3" w:rsidRPr="00A71D81" w:rsidRDefault="00642BF3" w:rsidP="00642BF3">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560BEDF0"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2B3F68B"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6D05EA9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17068B1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71139799"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42BF3" w:rsidRPr="00A71D81" w14:paraId="7806828B" w14:textId="77777777" w:rsidTr="00642BF3">
        <w:tc>
          <w:tcPr>
            <w:tcW w:w="720" w:type="dxa"/>
            <w:tcBorders>
              <w:top w:val="single" w:sz="4" w:space="0" w:color="auto"/>
              <w:left w:val="single" w:sz="4" w:space="0" w:color="auto"/>
              <w:bottom w:val="single" w:sz="4" w:space="0" w:color="auto"/>
              <w:right w:val="single" w:sz="4" w:space="0" w:color="auto"/>
            </w:tcBorders>
          </w:tcPr>
          <w:p w14:paraId="30406703"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1BCAC77"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E312AE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F486379"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71CD43B"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5</w:t>
            </w:r>
          </w:p>
        </w:tc>
      </w:tr>
      <w:tr w:rsidR="00642BF3" w:rsidRPr="00A71D81" w14:paraId="55E24AE2" w14:textId="77777777" w:rsidTr="00642BF3">
        <w:tc>
          <w:tcPr>
            <w:tcW w:w="720" w:type="dxa"/>
            <w:tcBorders>
              <w:top w:val="single" w:sz="4" w:space="0" w:color="auto"/>
              <w:left w:val="single" w:sz="4" w:space="0" w:color="auto"/>
              <w:bottom w:val="single" w:sz="4" w:space="0" w:color="auto"/>
              <w:right w:val="single" w:sz="4" w:space="0" w:color="auto"/>
            </w:tcBorders>
          </w:tcPr>
          <w:p w14:paraId="2CCB07A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3F186EF"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3D23C9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6A53E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228F5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42BF3" w:rsidRPr="00A71D81" w14:paraId="3ABA0C0E" w14:textId="77777777" w:rsidTr="00642BF3">
        <w:tc>
          <w:tcPr>
            <w:tcW w:w="720" w:type="dxa"/>
            <w:tcBorders>
              <w:top w:val="single" w:sz="4" w:space="0" w:color="auto"/>
              <w:left w:val="single" w:sz="4" w:space="0" w:color="auto"/>
              <w:bottom w:val="single" w:sz="4" w:space="0" w:color="auto"/>
              <w:right w:val="single" w:sz="4" w:space="0" w:color="auto"/>
            </w:tcBorders>
          </w:tcPr>
          <w:p w14:paraId="655F9C30" w14:textId="77777777" w:rsidR="00642BF3" w:rsidRPr="00A71D81" w:rsidRDefault="00642BF3" w:rsidP="00642BF3">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FF7C058"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E9AC0D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E3EB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CA30A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42BF3" w:rsidRPr="00A71D81" w14:paraId="4A6C00DA" w14:textId="77777777" w:rsidTr="00642BF3">
        <w:tc>
          <w:tcPr>
            <w:tcW w:w="720" w:type="dxa"/>
            <w:tcBorders>
              <w:top w:val="single" w:sz="4" w:space="0" w:color="auto"/>
              <w:left w:val="single" w:sz="4" w:space="0" w:color="auto"/>
              <w:bottom w:val="single" w:sz="4" w:space="0" w:color="auto"/>
              <w:right w:val="single" w:sz="4" w:space="0" w:color="auto"/>
            </w:tcBorders>
          </w:tcPr>
          <w:p w14:paraId="0E6D3959" w14:textId="77777777" w:rsidR="00642BF3" w:rsidRPr="00A71D81" w:rsidRDefault="00642BF3" w:rsidP="00642BF3">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F3DD105"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1885D7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75B3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980CEEA" w14:textId="77777777" w:rsidR="00642BF3" w:rsidRPr="00A71D81" w:rsidRDefault="00642BF3" w:rsidP="00642BF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D8ECD6F" w14:textId="77777777" w:rsidR="00642BF3" w:rsidRPr="00A71D81" w:rsidRDefault="00642BF3" w:rsidP="00642BF3">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42BF3" w:rsidRPr="00A71D81" w14:paraId="52009FEE" w14:textId="77777777" w:rsidTr="00642BF3">
        <w:tc>
          <w:tcPr>
            <w:tcW w:w="720" w:type="dxa"/>
            <w:tcBorders>
              <w:top w:val="single" w:sz="4" w:space="0" w:color="auto"/>
              <w:left w:val="single" w:sz="4" w:space="0" w:color="auto"/>
              <w:bottom w:val="single" w:sz="4" w:space="0" w:color="auto"/>
              <w:right w:val="single" w:sz="4" w:space="0" w:color="auto"/>
            </w:tcBorders>
          </w:tcPr>
          <w:p w14:paraId="2C6989C2" w14:textId="77777777" w:rsidR="00642BF3" w:rsidRPr="00A71D81" w:rsidRDefault="00642BF3" w:rsidP="00642BF3">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D693CB" w14:textId="77777777" w:rsidR="00642BF3" w:rsidRPr="00A71D81" w:rsidRDefault="00642BF3" w:rsidP="00642BF3">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DF0B50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5E998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6358A4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F073170" w14:textId="77777777" w:rsidR="00642BF3" w:rsidRPr="00A71D81" w:rsidRDefault="00642BF3" w:rsidP="00642BF3">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6C61C31D" w14:textId="77777777" w:rsidTr="00642BF3">
        <w:tc>
          <w:tcPr>
            <w:tcW w:w="720" w:type="dxa"/>
            <w:tcBorders>
              <w:top w:val="single" w:sz="4" w:space="0" w:color="auto"/>
              <w:left w:val="single" w:sz="4" w:space="0" w:color="auto"/>
              <w:bottom w:val="single" w:sz="4" w:space="0" w:color="auto"/>
              <w:right w:val="single" w:sz="4" w:space="0" w:color="auto"/>
            </w:tcBorders>
          </w:tcPr>
          <w:p w14:paraId="7D044C3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8EDDE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86EAE1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A757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71A05E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54642D06" w14:textId="77777777" w:rsidTr="00642BF3">
        <w:tc>
          <w:tcPr>
            <w:tcW w:w="720" w:type="dxa"/>
            <w:tcBorders>
              <w:top w:val="single" w:sz="4" w:space="0" w:color="auto"/>
              <w:left w:val="single" w:sz="4" w:space="0" w:color="auto"/>
              <w:bottom w:val="single" w:sz="4" w:space="0" w:color="auto"/>
              <w:right w:val="single" w:sz="4" w:space="0" w:color="auto"/>
            </w:tcBorders>
          </w:tcPr>
          <w:p w14:paraId="7D8718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D55EB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E9FB27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8DDE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209A4CE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A85A6F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70302C0E" w14:textId="77777777" w:rsidTr="00642BF3">
        <w:tc>
          <w:tcPr>
            <w:tcW w:w="720" w:type="dxa"/>
            <w:tcBorders>
              <w:top w:val="single" w:sz="4" w:space="0" w:color="auto"/>
              <w:left w:val="single" w:sz="4" w:space="0" w:color="auto"/>
              <w:bottom w:val="single" w:sz="4" w:space="0" w:color="auto"/>
              <w:right w:val="single" w:sz="4" w:space="0" w:color="auto"/>
            </w:tcBorders>
          </w:tcPr>
          <w:p w14:paraId="222015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3DFCCD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C19E2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DD46C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3CF085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248DC1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424FFB46" w14:textId="77777777" w:rsidTr="00642BF3">
        <w:tc>
          <w:tcPr>
            <w:tcW w:w="720" w:type="dxa"/>
            <w:tcBorders>
              <w:top w:val="single" w:sz="4" w:space="0" w:color="auto"/>
              <w:left w:val="single" w:sz="4" w:space="0" w:color="auto"/>
              <w:bottom w:val="single" w:sz="4" w:space="0" w:color="auto"/>
              <w:right w:val="single" w:sz="4" w:space="0" w:color="auto"/>
            </w:tcBorders>
          </w:tcPr>
          <w:p w14:paraId="0316FCD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3EF73C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439ED7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58D4D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3E9FC5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281A2D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42BF3" w:rsidRPr="00A71D81" w14:paraId="0857CD88" w14:textId="77777777" w:rsidTr="00642BF3">
        <w:tc>
          <w:tcPr>
            <w:tcW w:w="720" w:type="dxa"/>
            <w:tcBorders>
              <w:top w:val="single" w:sz="4" w:space="0" w:color="auto"/>
              <w:left w:val="single" w:sz="4" w:space="0" w:color="auto"/>
              <w:bottom w:val="single" w:sz="4" w:space="0" w:color="auto"/>
              <w:right w:val="single" w:sz="4" w:space="0" w:color="auto"/>
            </w:tcBorders>
          </w:tcPr>
          <w:p w14:paraId="116793F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DA4F61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C81145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F6147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17CD2C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B0090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4E107858" w14:textId="77777777" w:rsidTr="00642BF3">
        <w:tc>
          <w:tcPr>
            <w:tcW w:w="720" w:type="dxa"/>
            <w:tcBorders>
              <w:top w:val="single" w:sz="4" w:space="0" w:color="auto"/>
              <w:left w:val="single" w:sz="4" w:space="0" w:color="auto"/>
              <w:bottom w:val="single" w:sz="4" w:space="0" w:color="auto"/>
              <w:right w:val="single" w:sz="4" w:space="0" w:color="auto"/>
            </w:tcBorders>
          </w:tcPr>
          <w:p w14:paraId="2B74887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0A4F21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2E8053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1C02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7F957FA2"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54E75F8"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56875AEE" w14:textId="77777777" w:rsidTr="00642BF3">
        <w:tc>
          <w:tcPr>
            <w:tcW w:w="720" w:type="dxa"/>
            <w:tcBorders>
              <w:top w:val="single" w:sz="4" w:space="0" w:color="auto"/>
              <w:left w:val="single" w:sz="4" w:space="0" w:color="auto"/>
              <w:bottom w:val="single" w:sz="4" w:space="0" w:color="auto"/>
              <w:right w:val="single" w:sz="4" w:space="0" w:color="auto"/>
            </w:tcBorders>
          </w:tcPr>
          <w:p w14:paraId="68E5AC3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0CE1E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F42EA3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1FA8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A9CA1F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5FF19A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5EE5234B" w14:textId="77777777" w:rsidTr="00642BF3">
        <w:tc>
          <w:tcPr>
            <w:tcW w:w="720" w:type="dxa"/>
            <w:tcBorders>
              <w:top w:val="single" w:sz="4" w:space="0" w:color="auto"/>
              <w:left w:val="single" w:sz="4" w:space="0" w:color="auto"/>
              <w:bottom w:val="single" w:sz="4" w:space="0" w:color="auto"/>
              <w:right w:val="single" w:sz="4" w:space="0" w:color="auto"/>
            </w:tcBorders>
          </w:tcPr>
          <w:p w14:paraId="21B838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63F58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CCE44D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33799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1CC8A5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11ECC366" w14:textId="77777777" w:rsidTr="00642BF3">
        <w:tc>
          <w:tcPr>
            <w:tcW w:w="720" w:type="dxa"/>
            <w:tcBorders>
              <w:top w:val="single" w:sz="4" w:space="0" w:color="auto"/>
              <w:left w:val="single" w:sz="4" w:space="0" w:color="auto"/>
              <w:bottom w:val="single" w:sz="4" w:space="0" w:color="auto"/>
              <w:right w:val="single" w:sz="4" w:space="0" w:color="auto"/>
            </w:tcBorders>
          </w:tcPr>
          <w:p w14:paraId="1787EA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444024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0179C6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D71F7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BDFC79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2F9BDA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74F5A5E2" w14:textId="77777777" w:rsidTr="00642BF3">
        <w:tc>
          <w:tcPr>
            <w:tcW w:w="720" w:type="dxa"/>
            <w:tcBorders>
              <w:top w:val="single" w:sz="4" w:space="0" w:color="auto"/>
              <w:left w:val="single" w:sz="4" w:space="0" w:color="auto"/>
              <w:bottom w:val="single" w:sz="4" w:space="0" w:color="auto"/>
              <w:right w:val="single" w:sz="4" w:space="0" w:color="auto"/>
            </w:tcBorders>
          </w:tcPr>
          <w:p w14:paraId="4310E7D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A9AD70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138230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A4843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F70B5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1F87D8F"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42BF3" w:rsidRPr="008E6435" w14:paraId="6C7F6166" w14:textId="77777777" w:rsidTr="00642BF3">
        <w:tc>
          <w:tcPr>
            <w:tcW w:w="720" w:type="dxa"/>
            <w:tcBorders>
              <w:top w:val="single" w:sz="4" w:space="0" w:color="auto"/>
              <w:left w:val="single" w:sz="4" w:space="0" w:color="auto"/>
              <w:bottom w:val="single" w:sz="4" w:space="0" w:color="auto"/>
              <w:right w:val="single" w:sz="4" w:space="0" w:color="auto"/>
            </w:tcBorders>
          </w:tcPr>
          <w:p w14:paraId="0EE9C9D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9F0DE9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89874D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C72D1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31A25D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D2AC2C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42BF3" w:rsidRPr="00A71D81" w14:paraId="62BAC920" w14:textId="77777777" w:rsidTr="00642BF3">
        <w:tc>
          <w:tcPr>
            <w:tcW w:w="720" w:type="dxa"/>
            <w:tcBorders>
              <w:top w:val="single" w:sz="4" w:space="0" w:color="auto"/>
              <w:left w:val="single" w:sz="4" w:space="0" w:color="auto"/>
              <w:bottom w:val="single" w:sz="4" w:space="0" w:color="auto"/>
              <w:right w:val="single" w:sz="4" w:space="0" w:color="auto"/>
            </w:tcBorders>
          </w:tcPr>
          <w:p w14:paraId="6DC871E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DC586E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DD50E6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957D7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EFC5E4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8E6435" w14:paraId="6AD829F6" w14:textId="77777777" w:rsidTr="00642BF3">
        <w:tc>
          <w:tcPr>
            <w:tcW w:w="720" w:type="dxa"/>
            <w:tcBorders>
              <w:top w:val="single" w:sz="4" w:space="0" w:color="auto"/>
              <w:left w:val="single" w:sz="4" w:space="0" w:color="auto"/>
              <w:bottom w:val="single" w:sz="4" w:space="0" w:color="auto"/>
              <w:right w:val="single" w:sz="4" w:space="0" w:color="auto"/>
            </w:tcBorders>
          </w:tcPr>
          <w:p w14:paraId="32C2B4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2A4D6C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8D128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F8646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6300262"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42BF3" w:rsidRPr="00A71D81" w14:paraId="03C8EF17" w14:textId="77777777" w:rsidTr="00642BF3">
        <w:tc>
          <w:tcPr>
            <w:tcW w:w="720" w:type="dxa"/>
            <w:tcBorders>
              <w:top w:val="single" w:sz="4" w:space="0" w:color="auto"/>
              <w:left w:val="single" w:sz="4" w:space="0" w:color="auto"/>
              <w:bottom w:val="single" w:sz="4" w:space="0" w:color="auto"/>
              <w:right w:val="single" w:sz="4" w:space="0" w:color="auto"/>
            </w:tcBorders>
          </w:tcPr>
          <w:p w14:paraId="01CEC3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4364AEB"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1E50F9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94B65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3247D0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9DC4ED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42BF3" w:rsidRPr="008E6435" w14:paraId="404579DA" w14:textId="77777777" w:rsidTr="00642BF3">
        <w:tc>
          <w:tcPr>
            <w:tcW w:w="720" w:type="dxa"/>
            <w:tcBorders>
              <w:top w:val="single" w:sz="4" w:space="0" w:color="auto"/>
              <w:left w:val="single" w:sz="4" w:space="0" w:color="auto"/>
              <w:bottom w:val="single" w:sz="4" w:space="0" w:color="auto"/>
              <w:right w:val="single" w:sz="4" w:space="0" w:color="auto"/>
            </w:tcBorders>
          </w:tcPr>
          <w:p w14:paraId="4E890831" w14:textId="77777777" w:rsidR="00642BF3" w:rsidRPr="00A71D81" w:rsidDel="0010680B" w:rsidRDefault="00642BF3" w:rsidP="00642BF3">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A0C1A89"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D62F8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EBB97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26375DF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51D25C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A3FE51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42BF3" w:rsidRPr="00A71D81" w14:paraId="1EC48F26" w14:textId="77777777" w:rsidTr="00642BF3">
        <w:tc>
          <w:tcPr>
            <w:tcW w:w="720" w:type="dxa"/>
            <w:tcBorders>
              <w:top w:val="single" w:sz="4" w:space="0" w:color="auto"/>
              <w:left w:val="single" w:sz="4" w:space="0" w:color="auto"/>
              <w:bottom w:val="single" w:sz="4" w:space="0" w:color="auto"/>
              <w:right w:val="single" w:sz="4" w:space="0" w:color="auto"/>
            </w:tcBorders>
          </w:tcPr>
          <w:p w14:paraId="446084C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5D18A7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2B9294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7272C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5A9DCD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3088EA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FAA993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42BF3" w:rsidRPr="008E6435" w14:paraId="75C0CABB" w14:textId="77777777" w:rsidTr="00642BF3">
        <w:tc>
          <w:tcPr>
            <w:tcW w:w="720" w:type="dxa"/>
            <w:tcBorders>
              <w:top w:val="single" w:sz="4" w:space="0" w:color="auto"/>
              <w:left w:val="single" w:sz="4" w:space="0" w:color="auto"/>
              <w:bottom w:val="single" w:sz="4" w:space="0" w:color="auto"/>
              <w:right w:val="single" w:sz="4" w:space="0" w:color="auto"/>
            </w:tcBorders>
          </w:tcPr>
          <w:p w14:paraId="75B4792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7997B0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129B7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E39DE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12D165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9BF9BCB" w14:textId="77777777" w:rsidR="00642BF3" w:rsidRPr="00A71D81" w:rsidRDefault="00642BF3" w:rsidP="00642BF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6C8827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55417AE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C15A752" w14:textId="77777777" w:rsidR="00642BF3" w:rsidRPr="00A71D81" w:rsidRDefault="00642BF3" w:rsidP="00642BF3">
            <w:pPr>
              <w:jc w:val="center"/>
              <w:rPr>
                <w:rFonts w:ascii="GHEA Grapalat" w:hAnsi="GHEA Grapalat"/>
                <w:sz w:val="20"/>
                <w:szCs w:val="20"/>
                <w:lang w:val="hy-AM"/>
              </w:rPr>
            </w:pPr>
          </w:p>
        </w:tc>
      </w:tr>
      <w:tr w:rsidR="00642BF3" w:rsidRPr="008E6435" w14:paraId="2CC5808E"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002E4EE4"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B95241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39781F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60EA1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1F02109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D42165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B60D48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42BF3" w:rsidRPr="00A71D81" w14:paraId="36B3C539" w14:textId="77777777" w:rsidTr="00642BF3">
        <w:tc>
          <w:tcPr>
            <w:tcW w:w="720" w:type="dxa"/>
            <w:tcBorders>
              <w:top w:val="single" w:sz="4" w:space="0" w:color="auto"/>
              <w:left w:val="single" w:sz="4" w:space="0" w:color="auto"/>
              <w:bottom w:val="single" w:sz="4" w:space="0" w:color="auto"/>
              <w:right w:val="single" w:sz="4" w:space="0" w:color="auto"/>
            </w:tcBorders>
          </w:tcPr>
          <w:p w14:paraId="2FE18EB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B2C04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2B95BC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033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8C814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34986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42BF3" w:rsidRPr="00A71D81" w14:paraId="12F622FE"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29A1DABA"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50D2D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4B5173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493B2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0E701A2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DA7CD6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297F47E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42BF3" w:rsidRPr="00A71D81" w14:paraId="07C71E01" w14:textId="77777777" w:rsidTr="00642BF3">
        <w:tc>
          <w:tcPr>
            <w:tcW w:w="720" w:type="dxa"/>
            <w:tcBorders>
              <w:top w:val="single" w:sz="4" w:space="0" w:color="auto"/>
              <w:left w:val="single" w:sz="4" w:space="0" w:color="auto"/>
              <w:bottom w:val="single" w:sz="4" w:space="0" w:color="auto"/>
              <w:right w:val="single" w:sz="4" w:space="0" w:color="auto"/>
            </w:tcBorders>
          </w:tcPr>
          <w:p w14:paraId="07A914F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96CF8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A5436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1828A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CDB6A4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88EBB4" w14:textId="77777777" w:rsidR="00642BF3" w:rsidRPr="00A71D81" w:rsidRDefault="00642BF3" w:rsidP="00642BF3">
            <w:pPr>
              <w:jc w:val="center"/>
              <w:rPr>
                <w:rFonts w:ascii="GHEA Grapalat" w:hAnsi="GHEA Grapalat"/>
                <w:sz w:val="20"/>
                <w:szCs w:val="20"/>
              </w:rPr>
            </w:pPr>
          </w:p>
        </w:tc>
      </w:tr>
      <w:tr w:rsidR="00642BF3" w:rsidRPr="00A71D81" w14:paraId="625FF760"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7CD6B605" w14:textId="77777777" w:rsidR="00642BF3" w:rsidRPr="00A71D81" w:rsidRDefault="00642BF3" w:rsidP="00642BF3">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411DDB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C73B81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E69C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B2EA2C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7278682" w14:textId="77777777" w:rsidR="00642BF3" w:rsidRPr="00A71D81" w:rsidRDefault="00642BF3" w:rsidP="00642BF3">
            <w:pPr>
              <w:jc w:val="center"/>
              <w:rPr>
                <w:rFonts w:ascii="GHEA Grapalat" w:hAnsi="GHEA Grapalat"/>
                <w:sz w:val="20"/>
                <w:szCs w:val="20"/>
              </w:rPr>
            </w:pPr>
          </w:p>
        </w:tc>
      </w:tr>
      <w:tr w:rsidR="00642BF3" w:rsidRPr="00A71D81" w14:paraId="10B54CCD" w14:textId="77777777" w:rsidTr="00642BF3">
        <w:tc>
          <w:tcPr>
            <w:tcW w:w="720" w:type="dxa"/>
            <w:tcBorders>
              <w:top w:val="single" w:sz="4" w:space="0" w:color="auto"/>
              <w:left w:val="single" w:sz="4" w:space="0" w:color="auto"/>
              <w:bottom w:val="single" w:sz="4" w:space="0" w:color="auto"/>
              <w:right w:val="single" w:sz="4" w:space="0" w:color="auto"/>
            </w:tcBorders>
          </w:tcPr>
          <w:p w14:paraId="16A2090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40FB4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F4B34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8F690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ABC825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CE10CCF" w14:textId="77777777" w:rsidR="00642BF3" w:rsidRPr="00A71D81" w:rsidRDefault="00642BF3" w:rsidP="00642BF3">
            <w:pPr>
              <w:jc w:val="center"/>
              <w:rPr>
                <w:rFonts w:ascii="GHEA Grapalat" w:hAnsi="GHEA Grapalat"/>
                <w:sz w:val="20"/>
                <w:szCs w:val="20"/>
              </w:rPr>
            </w:pPr>
          </w:p>
        </w:tc>
      </w:tr>
      <w:tr w:rsidR="00642BF3" w:rsidRPr="00A71D81" w14:paraId="42893200" w14:textId="77777777" w:rsidTr="00642BF3">
        <w:tc>
          <w:tcPr>
            <w:tcW w:w="720" w:type="dxa"/>
            <w:tcBorders>
              <w:top w:val="single" w:sz="4" w:space="0" w:color="auto"/>
              <w:left w:val="single" w:sz="4" w:space="0" w:color="auto"/>
              <w:bottom w:val="single" w:sz="4" w:space="0" w:color="auto"/>
              <w:right w:val="single" w:sz="4" w:space="0" w:color="auto"/>
            </w:tcBorders>
          </w:tcPr>
          <w:p w14:paraId="165001A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5C51D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BB72D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1EA5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DF6E61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3E5D0D5" w14:textId="77777777" w:rsidR="00642BF3" w:rsidRPr="00A71D81" w:rsidRDefault="00642BF3" w:rsidP="00642BF3">
            <w:pPr>
              <w:jc w:val="center"/>
              <w:rPr>
                <w:rFonts w:ascii="GHEA Grapalat" w:hAnsi="GHEA Grapalat"/>
                <w:sz w:val="20"/>
                <w:szCs w:val="20"/>
              </w:rPr>
            </w:pPr>
          </w:p>
        </w:tc>
      </w:tr>
      <w:tr w:rsidR="00642BF3" w:rsidRPr="00A71D81" w14:paraId="75B8F923" w14:textId="77777777" w:rsidTr="00642BF3">
        <w:tc>
          <w:tcPr>
            <w:tcW w:w="720" w:type="dxa"/>
            <w:tcBorders>
              <w:top w:val="single" w:sz="4" w:space="0" w:color="auto"/>
              <w:left w:val="single" w:sz="4" w:space="0" w:color="auto"/>
              <w:bottom w:val="single" w:sz="4" w:space="0" w:color="auto"/>
              <w:right w:val="single" w:sz="4" w:space="0" w:color="auto"/>
            </w:tcBorders>
          </w:tcPr>
          <w:p w14:paraId="245013C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14653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C7C66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7101F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96623D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E79121F" w14:textId="77777777" w:rsidR="00642BF3" w:rsidRPr="00A71D81" w:rsidRDefault="00642BF3" w:rsidP="00642BF3">
            <w:pPr>
              <w:jc w:val="center"/>
              <w:rPr>
                <w:rFonts w:ascii="GHEA Grapalat" w:hAnsi="GHEA Grapalat"/>
                <w:sz w:val="20"/>
                <w:szCs w:val="20"/>
              </w:rPr>
            </w:pPr>
          </w:p>
        </w:tc>
      </w:tr>
      <w:tr w:rsidR="00642BF3" w:rsidRPr="00A71D81" w14:paraId="274854D3" w14:textId="77777777" w:rsidTr="00642BF3">
        <w:tc>
          <w:tcPr>
            <w:tcW w:w="720" w:type="dxa"/>
            <w:tcBorders>
              <w:top w:val="single" w:sz="4" w:space="0" w:color="auto"/>
              <w:left w:val="single" w:sz="4" w:space="0" w:color="auto"/>
              <w:bottom w:val="single" w:sz="4" w:space="0" w:color="auto"/>
              <w:right w:val="single" w:sz="4" w:space="0" w:color="auto"/>
            </w:tcBorders>
          </w:tcPr>
          <w:p w14:paraId="543AB7A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BA4C9A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BD8DDC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C16B3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C3B1F3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3290242" w14:textId="77777777" w:rsidR="00642BF3" w:rsidRPr="00A71D81" w:rsidRDefault="00642BF3" w:rsidP="00642BF3">
            <w:pPr>
              <w:jc w:val="center"/>
              <w:rPr>
                <w:rFonts w:ascii="GHEA Grapalat" w:hAnsi="GHEA Grapalat"/>
                <w:sz w:val="20"/>
                <w:szCs w:val="20"/>
              </w:rPr>
            </w:pPr>
          </w:p>
        </w:tc>
      </w:tr>
    </w:tbl>
    <w:p w14:paraId="1CEAFAFF" w14:textId="77777777" w:rsidR="00642BF3" w:rsidRPr="00A71D81" w:rsidRDefault="00642BF3" w:rsidP="00642BF3">
      <w:pPr>
        <w:pStyle w:val="BodyTextIndent"/>
        <w:jc w:val="right"/>
        <w:rPr>
          <w:rFonts w:ascii="GHEA Grapalat" w:hAnsi="GHEA Grapalat" w:cs="Sylfaen"/>
          <w:i w:val="0"/>
          <w:lang w:val="en-US"/>
        </w:rPr>
      </w:pPr>
    </w:p>
    <w:p w14:paraId="7DABC207" w14:textId="77777777" w:rsidR="00642BF3" w:rsidRPr="00A71D81" w:rsidRDefault="00642BF3" w:rsidP="00642BF3">
      <w:pPr>
        <w:pStyle w:val="BodyTextIndent"/>
        <w:jc w:val="right"/>
        <w:rPr>
          <w:rFonts w:ascii="GHEA Grapalat" w:hAnsi="GHEA Grapalat" w:cs="Sylfaen"/>
          <w:i w:val="0"/>
          <w:lang w:val="en-US"/>
        </w:rPr>
      </w:pPr>
    </w:p>
    <w:p w14:paraId="413F8BFE" w14:textId="77777777" w:rsidR="00642BF3" w:rsidRPr="00A71D81" w:rsidRDefault="00642BF3" w:rsidP="00642BF3">
      <w:pPr>
        <w:pStyle w:val="BodyTextIndent"/>
        <w:jc w:val="right"/>
        <w:rPr>
          <w:rFonts w:ascii="GHEA Grapalat" w:hAnsi="GHEA Grapalat" w:cs="Sylfaen"/>
          <w:i w:val="0"/>
          <w:lang w:val="en-US"/>
        </w:rPr>
      </w:pPr>
    </w:p>
    <w:p w14:paraId="3DEA5615" w14:textId="77777777" w:rsidR="00642BF3" w:rsidRPr="00A71D81" w:rsidRDefault="00642BF3" w:rsidP="00642BF3">
      <w:pPr>
        <w:pStyle w:val="BodyTextIndent"/>
        <w:jc w:val="right"/>
        <w:rPr>
          <w:rFonts w:ascii="GHEA Grapalat" w:hAnsi="GHEA Grapalat" w:cs="Sylfaen"/>
          <w:i w:val="0"/>
          <w:lang w:val="en-US"/>
        </w:rPr>
      </w:pPr>
    </w:p>
    <w:p w14:paraId="61F5300E"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16416D6B"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6</w:t>
      </w:r>
    </w:p>
    <w:p w14:paraId="670F5DA9" w14:textId="77A467D8" w:rsidR="00642BF3" w:rsidRPr="00AE2768" w:rsidRDefault="007366A1" w:rsidP="00642BF3">
      <w:pPr>
        <w:pStyle w:val="BodyTextIndent3"/>
        <w:spacing w:line="240" w:lineRule="auto"/>
        <w:jc w:val="right"/>
        <w:rPr>
          <w:rFonts w:ascii="GHEA Grapalat" w:hAnsi="GHEA Grapalat" w:cs="Arial"/>
          <w:b/>
          <w:lang w:val="es-ES"/>
        </w:rPr>
      </w:pPr>
      <w:r>
        <w:rPr>
          <w:rFonts w:ascii="GHEA Grapalat" w:hAnsi="GHEA Grapalat" w:cs="Sylfaen"/>
          <w:b/>
          <w:lang w:val="hy-AM"/>
        </w:rPr>
        <w:t>«</w:t>
      </w:r>
      <w:r w:rsidR="00642BF3" w:rsidRPr="00BC71BD">
        <w:rPr>
          <w:rFonts w:ascii="GHEA Grapalat" w:hAnsi="GHEA Grapalat" w:cs="Sylfaen"/>
          <w:b/>
          <w:lang w:val="hy-AM"/>
        </w:rPr>
        <w:t>ԵՔԼ-</w:t>
      </w:r>
      <w:r w:rsidR="00642BF3" w:rsidRPr="0096457E">
        <w:rPr>
          <w:rFonts w:ascii="GHEA Grapalat" w:hAnsi="GHEA Grapalat" w:cs="Sylfaen"/>
          <w:b/>
          <w:lang w:val="hy-AM"/>
        </w:rPr>
        <w:t>ԳՀ</w:t>
      </w:r>
      <w:r w:rsidR="00642BF3" w:rsidRPr="00752623">
        <w:rPr>
          <w:rFonts w:ascii="GHEA Grapalat" w:hAnsi="GHEA Grapalat" w:cs="Sylfaen"/>
          <w:b/>
          <w:lang w:val="hy-AM"/>
        </w:rPr>
        <w:t>ԱՊՁԲ</w:t>
      </w:r>
      <w:r w:rsidR="00642BF3" w:rsidRPr="00752623">
        <w:rPr>
          <w:rFonts w:ascii="GHEA Grapalat" w:hAnsi="GHEA Grapalat"/>
          <w:b/>
          <w:lang w:val="es-ES"/>
        </w:rPr>
        <w:t>-</w:t>
      </w:r>
      <w:r w:rsidR="00C1689B">
        <w:rPr>
          <w:rFonts w:ascii="GHEA Grapalat" w:hAnsi="GHEA Grapalat"/>
          <w:b/>
          <w:lang w:val="es-ES"/>
        </w:rPr>
        <w:t>2</w:t>
      </w:r>
      <w:r w:rsidR="000C6FF6">
        <w:rPr>
          <w:rFonts w:ascii="GHEA Grapalat" w:hAnsi="GHEA Grapalat"/>
          <w:b/>
          <w:lang w:val="es-ES"/>
        </w:rPr>
        <w:t>6</w:t>
      </w:r>
      <w:r w:rsidR="00C1689B">
        <w:rPr>
          <w:rFonts w:ascii="GHEA Grapalat" w:hAnsi="GHEA Grapalat"/>
          <w:b/>
          <w:lang w:val="es-ES"/>
        </w:rPr>
        <w:t>/</w:t>
      </w:r>
      <w:r w:rsidR="000C6FF6">
        <w:rPr>
          <w:rFonts w:ascii="GHEA Grapalat" w:hAnsi="GHEA Grapalat"/>
          <w:b/>
          <w:lang w:val="es-ES"/>
        </w:rPr>
        <w:t>1</w:t>
      </w:r>
      <w:r w:rsidR="00642BF3" w:rsidRPr="00D52874">
        <w:rPr>
          <w:rFonts w:ascii="GHEA Grapalat" w:hAnsi="GHEA Grapalat"/>
          <w:sz w:val="24"/>
          <w:szCs w:val="24"/>
          <w:lang w:val="es-ES"/>
        </w:rPr>
        <w:t>»</w:t>
      </w:r>
      <w:r w:rsidR="00642BF3" w:rsidRPr="00752623">
        <w:rPr>
          <w:rFonts w:ascii="GHEA Grapalat" w:hAnsi="GHEA Grapalat"/>
          <w:b/>
          <w:lang w:val="es-ES"/>
        </w:rPr>
        <w:t xml:space="preserve">  </w:t>
      </w:r>
      <w:r w:rsidR="00642BF3" w:rsidRPr="00AE2768">
        <w:rPr>
          <w:rFonts w:ascii="GHEA Grapalat" w:hAnsi="GHEA Grapalat" w:cs="Sylfaen"/>
          <w:b/>
          <w:lang w:val="es-ES"/>
        </w:rPr>
        <w:t>ծածկագրով</w:t>
      </w:r>
    </w:p>
    <w:p w14:paraId="53891AA6" w14:textId="77777777" w:rsidR="00642BF3" w:rsidRPr="00AE2768" w:rsidRDefault="00642BF3" w:rsidP="00642BF3">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DD02E9E" w14:textId="77777777" w:rsidR="00642BF3" w:rsidRPr="00A71D81" w:rsidRDefault="00642BF3" w:rsidP="00642BF3">
      <w:pPr>
        <w:jc w:val="right"/>
        <w:rPr>
          <w:rFonts w:ascii="GHEA Grapalat" w:hAnsi="GHEA Grapalat"/>
          <w:i/>
          <w:sz w:val="20"/>
          <w:lang w:val="hy-AM"/>
        </w:rPr>
      </w:pPr>
    </w:p>
    <w:p w14:paraId="469934D8" w14:textId="77777777" w:rsidR="00642BF3" w:rsidRPr="00A71D81" w:rsidRDefault="00642BF3" w:rsidP="00642BF3">
      <w:pPr>
        <w:tabs>
          <w:tab w:val="left" w:pos="2268"/>
        </w:tabs>
        <w:ind w:left="-284" w:firstLine="284"/>
        <w:jc w:val="right"/>
        <w:rPr>
          <w:rFonts w:ascii="GHEA Grapalat" w:hAnsi="GHEA Grapalat"/>
          <w:lang w:val="hy-AM"/>
        </w:rPr>
      </w:pPr>
    </w:p>
    <w:p w14:paraId="7E8D2D50" w14:textId="77777777" w:rsidR="00642BF3" w:rsidRPr="00752623" w:rsidRDefault="00642BF3" w:rsidP="00642BF3">
      <w:pPr>
        <w:ind w:left="-142" w:firstLine="142"/>
        <w:jc w:val="center"/>
        <w:rPr>
          <w:rFonts w:ascii="GHEA Grapalat" w:hAnsi="GHEA Grapalat"/>
          <w:b/>
          <w:sz w:val="22"/>
          <w:lang w:val="hy-AM"/>
        </w:rPr>
      </w:pPr>
      <w:r w:rsidRPr="003D7A72">
        <w:rPr>
          <w:rFonts w:ascii="GHEA Grapalat" w:hAnsi="GHEA Grapalat" w:cs="Sylfaen"/>
          <w:b/>
          <w:sz w:val="22"/>
          <w:lang w:val="hy-AM"/>
        </w:rPr>
        <w:t>ԱՊՐԱՆՔԻ</w:t>
      </w:r>
      <w:r w:rsidRPr="00752623">
        <w:rPr>
          <w:rFonts w:ascii="GHEA Grapalat" w:hAnsi="GHEA Grapalat" w:cs="Sylfaen"/>
          <w:b/>
          <w:sz w:val="22"/>
          <w:lang w:val="hy-AM"/>
        </w:rPr>
        <w:t xml:space="preserve"> ՄԱՏԱԿԱՐԱՐՄԱՆ</w:t>
      </w:r>
    </w:p>
    <w:p w14:paraId="09105705" w14:textId="77777777" w:rsidR="00642BF3" w:rsidRPr="00752623" w:rsidRDefault="00642BF3" w:rsidP="00642BF3">
      <w:pPr>
        <w:ind w:left="-142" w:firstLine="142"/>
        <w:jc w:val="center"/>
        <w:rPr>
          <w:rFonts w:ascii="GHEA Grapalat" w:hAnsi="GHEA Grapalat" w:cs="Times Armenian"/>
          <w:b/>
          <w:lang w:val="hy-AM"/>
        </w:rPr>
      </w:pPr>
      <w:r w:rsidRPr="00752623">
        <w:rPr>
          <w:rFonts w:ascii="GHEA Grapalat" w:hAnsi="GHEA Grapalat" w:cs="Sylfaen"/>
          <w:b/>
          <w:sz w:val="22"/>
          <w:lang w:val="hy-AM"/>
        </w:rPr>
        <w:t>ՊԱՅՄԱՆԱԳԻՐ</w:t>
      </w:r>
      <w:r w:rsidRPr="00752623">
        <w:rPr>
          <w:rFonts w:ascii="GHEA Grapalat" w:hAnsi="GHEA Grapalat" w:cs="Times Armenian"/>
          <w:b/>
          <w:sz w:val="22"/>
          <w:lang w:val="hy-AM"/>
        </w:rPr>
        <w:t xml:space="preserve">   </w:t>
      </w:r>
    </w:p>
    <w:p w14:paraId="52E6FF28" w14:textId="4F052CCD" w:rsidR="00642BF3" w:rsidRPr="00752623" w:rsidRDefault="00642BF3" w:rsidP="00642BF3">
      <w:pPr>
        <w:ind w:left="-142" w:firstLine="142"/>
        <w:jc w:val="center"/>
        <w:rPr>
          <w:rFonts w:ascii="GHEA Grapalat" w:hAnsi="GHEA Grapalat" w:cs="Sylfaen"/>
          <w:sz w:val="20"/>
          <w:lang w:val="hy-AM"/>
        </w:rPr>
      </w:pPr>
      <w:r w:rsidRPr="008139F0">
        <w:rPr>
          <w:rFonts w:ascii="GHEA Grapalat" w:hAnsi="GHEA Grapalat"/>
          <w:b/>
          <w:lang w:val="hy-AM"/>
        </w:rPr>
        <w:t xml:space="preserve">N  </w:t>
      </w:r>
      <w:r w:rsidRPr="008139F0">
        <w:rPr>
          <w:rFonts w:ascii="GHEA Grapalat" w:hAnsi="GHEA Grapalat"/>
          <w:lang w:val="es-ES"/>
        </w:rPr>
        <w:t>«</w:t>
      </w:r>
      <w:r w:rsidRPr="008139F0">
        <w:rPr>
          <w:rFonts w:ascii="GHEA Grapalat" w:hAnsi="GHEA Grapalat" w:cs="Sylfaen"/>
          <w:b/>
          <w:lang w:val="hy-AM"/>
        </w:rPr>
        <w:t>ԵՔԼ-ԳՀԱՊՁԲ</w:t>
      </w:r>
      <w:r w:rsidRPr="008139F0">
        <w:rPr>
          <w:rFonts w:ascii="GHEA Grapalat" w:hAnsi="GHEA Grapalat"/>
          <w:b/>
          <w:lang w:val="es-ES"/>
        </w:rPr>
        <w:t>-</w:t>
      </w:r>
      <w:r w:rsidR="00C1689B">
        <w:rPr>
          <w:rFonts w:ascii="GHEA Grapalat" w:hAnsi="GHEA Grapalat"/>
          <w:b/>
          <w:lang w:val="es-ES"/>
        </w:rPr>
        <w:t>2</w:t>
      </w:r>
      <w:r w:rsidR="000C6FF6">
        <w:rPr>
          <w:rFonts w:ascii="GHEA Grapalat" w:hAnsi="GHEA Grapalat"/>
          <w:b/>
          <w:lang w:val="es-ES"/>
        </w:rPr>
        <w:t>6</w:t>
      </w:r>
      <w:r w:rsidR="00C1689B">
        <w:rPr>
          <w:rFonts w:ascii="GHEA Grapalat" w:hAnsi="GHEA Grapalat"/>
          <w:b/>
          <w:lang w:val="es-ES"/>
        </w:rPr>
        <w:t>/</w:t>
      </w:r>
      <w:r w:rsidR="000C6FF6">
        <w:rPr>
          <w:rFonts w:ascii="GHEA Grapalat" w:hAnsi="GHEA Grapalat"/>
          <w:b/>
          <w:lang w:val="es-ES"/>
        </w:rPr>
        <w:t>1</w:t>
      </w:r>
      <w:r w:rsidRPr="00D52874">
        <w:rPr>
          <w:rFonts w:ascii="GHEA Grapalat" w:hAnsi="GHEA Grapalat"/>
          <w:lang w:val="es-ES"/>
        </w:rPr>
        <w:t>»</w:t>
      </w:r>
    </w:p>
    <w:p w14:paraId="02D77F0C" w14:textId="77777777" w:rsidR="00642BF3" w:rsidRPr="00AE2768" w:rsidRDefault="00642BF3" w:rsidP="00642BF3">
      <w:pPr>
        <w:jc w:val="center"/>
        <w:rPr>
          <w:rFonts w:ascii="GHEA Grapalat" w:hAnsi="GHEA Grapalat" w:cs="Sylfaen"/>
          <w:sz w:val="20"/>
          <w:lang w:val="hy-AM"/>
        </w:rPr>
      </w:pPr>
    </w:p>
    <w:p w14:paraId="203196D9" w14:textId="2C4A7FEA" w:rsidR="00642BF3" w:rsidRPr="00834555" w:rsidRDefault="00642BF3" w:rsidP="00642BF3">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r>
      <w:r w:rsidRPr="00834555">
        <w:rPr>
          <w:rFonts w:ascii="GHEA Grapalat" w:hAnsi="GHEA Grapalat" w:cs="Sylfaen"/>
          <w:sz w:val="20"/>
          <w:lang w:val="hy-AM"/>
        </w:rPr>
        <w:t xml:space="preserve">         ք. </w:t>
      </w:r>
      <w:r w:rsidRPr="00834555">
        <w:rPr>
          <w:rFonts w:ascii="GHEA Grapalat" w:hAnsi="GHEA Grapalat" w:cs="Sylfaen"/>
          <w:sz w:val="20"/>
          <w:u w:val="single"/>
          <w:lang w:val="hy-AM"/>
        </w:rPr>
        <w:t>Երևան</w:t>
      </w:r>
      <w:r w:rsidRPr="00834555">
        <w:rPr>
          <w:rFonts w:ascii="GHEA Grapalat" w:hAnsi="GHEA Grapalat" w:cs="Sylfaen"/>
          <w:sz w:val="20"/>
          <w:lang w:val="hy-AM"/>
        </w:rPr>
        <w:t xml:space="preserve">                                                                                          </w:t>
      </w:r>
      <w:r w:rsidRPr="00834555">
        <w:rPr>
          <w:rFonts w:ascii="GHEA Grapalat" w:hAnsi="GHEA Grapalat"/>
          <w:lang w:val="hy-AM"/>
        </w:rPr>
        <w:t>«</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cs="Sylfaen"/>
          <w:sz w:val="20"/>
          <w:lang w:val="hy-AM"/>
        </w:rPr>
        <w:t>202</w:t>
      </w:r>
      <w:r w:rsidR="006C2CC2" w:rsidRPr="008E6435">
        <w:rPr>
          <w:rFonts w:ascii="GHEA Grapalat" w:hAnsi="GHEA Grapalat" w:cs="Sylfaen"/>
          <w:sz w:val="20"/>
          <w:lang w:val="hy-AM"/>
        </w:rPr>
        <w:t xml:space="preserve">   </w:t>
      </w:r>
      <w:r w:rsidRPr="00834555">
        <w:rPr>
          <w:rFonts w:ascii="GHEA Grapalat" w:hAnsi="GHEA Grapalat" w:cs="Sylfaen"/>
          <w:sz w:val="20"/>
          <w:lang w:val="hy-AM"/>
        </w:rPr>
        <w:t>թ.</w:t>
      </w:r>
    </w:p>
    <w:p w14:paraId="2974D21C" w14:textId="77777777" w:rsidR="00642BF3" w:rsidRPr="00834555" w:rsidRDefault="00642BF3" w:rsidP="00642BF3">
      <w:pPr>
        <w:tabs>
          <w:tab w:val="left" w:pos="720"/>
          <w:tab w:val="left" w:pos="1440"/>
          <w:tab w:val="left" w:pos="8865"/>
        </w:tabs>
        <w:jc w:val="both"/>
        <w:rPr>
          <w:rFonts w:ascii="GHEA Grapalat" w:hAnsi="GHEA Grapalat" w:cs="Sylfaen"/>
          <w:sz w:val="20"/>
          <w:lang w:val="hy-AM"/>
        </w:rPr>
      </w:pPr>
    </w:p>
    <w:p w14:paraId="01AD4D66" w14:textId="77777777" w:rsidR="00642BF3" w:rsidRPr="00834555" w:rsidRDefault="00642BF3" w:rsidP="00642BF3">
      <w:pPr>
        <w:ind w:firstLine="720"/>
        <w:jc w:val="both"/>
        <w:rPr>
          <w:rFonts w:ascii="GHEA Grapalat" w:hAnsi="GHEA Grapalat"/>
          <w:sz w:val="20"/>
          <w:lang w:val="hy-AM"/>
        </w:rPr>
      </w:pPr>
      <w:r w:rsidRPr="00834555">
        <w:rPr>
          <w:rFonts w:ascii="GHEA Grapalat" w:hAnsi="GHEA Grapalat"/>
          <w:u w:val="single"/>
          <w:lang w:val="hy-AM"/>
        </w:rPr>
        <w:t xml:space="preserve">______                         </w:t>
      </w:r>
      <w:r w:rsidRPr="00834555">
        <w:rPr>
          <w:rFonts w:ascii="GHEA Grapalat" w:hAnsi="GHEA Grapalat"/>
          <w:sz w:val="20"/>
          <w:lang w:val="hy-AM"/>
        </w:rPr>
        <w:t>-ը ի դեմս _____</w:t>
      </w:r>
      <w:r w:rsidRPr="00834555">
        <w:rPr>
          <w:rFonts w:ascii="GHEA Grapalat" w:hAnsi="GHEA Grapalat"/>
          <w:sz w:val="20"/>
          <w:u w:val="single"/>
          <w:lang w:val="hy-AM"/>
        </w:rPr>
        <w:t xml:space="preserve">                     </w:t>
      </w:r>
      <w:r w:rsidRPr="00834555">
        <w:rPr>
          <w:rFonts w:ascii="GHEA Grapalat" w:hAnsi="GHEA Grapalat"/>
          <w:sz w:val="20"/>
          <w:lang w:val="hy-AM"/>
        </w:rPr>
        <w:t>-ի, որը գործում է</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Գնորդ</w:t>
      </w:r>
      <w:r w:rsidRPr="00834555">
        <w:rPr>
          <w:rFonts w:ascii="GHEA Grapalat" w:hAnsi="GHEA Grapalat"/>
          <w:lang w:val="hy-AM"/>
        </w:rPr>
        <w:t>»</w:t>
      </w:r>
      <w:r w:rsidRPr="00834555">
        <w:rPr>
          <w:rFonts w:ascii="GHEA Grapalat" w:hAnsi="GHEA Grapalat"/>
          <w:sz w:val="20"/>
          <w:lang w:val="hy-AM"/>
        </w:rPr>
        <w:t xml:space="preserve">, մի կողմից,  և __________________-ը, ի դեմս տնօրեն _____________________-ի, որը գործում է </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Վաճառող</w:t>
      </w:r>
      <w:r w:rsidRPr="00834555">
        <w:rPr>
          <w:rFonts w:ascii="GHEA Grapalat" w:hAnsi="GHEA Grapalat"/>
          <w:lang w:val="hy-AM"/>
        </w:rPr>
        <w:t>»</w:t>
      </w:r>
      <w:r w:rsidRPr="00834555">
        <w:rPr>
          <w:rFonts w:ascii="GHEA Grapalat" w:hAnsi="GHEA Grapalat"/>
          <w:sz w:val="20"/>
          <w:lang w:val="hy-AM"/>
        </w:rPr>
        <w:t xml:space="preserve"> մյուս կողմից, կնքեցին սույն պայմանագիրը հետևյալի մասին։</w:t>
      </w:r>
    </w:p>
    <w:p w14:paraId="707EF1A2" w14:textId="77777777" w:rsidR="00642BF3" w:rsidRPr="00834555" w:rsidRDefault="00642BF3" w:rsidP="00642BF3">
      <w:pPr>
        <w:ind w:firstLine="709"/>
        <w:jc w:val="both"/>
        <w:rPr>
          <w:rFonts w:ascii="GHEA Grapalat" w:hAnsi="GHEA Grapalat"/>
          <w:b/>
          <w:sz w:val="20"/>
          <w:lang w:val="hy-AM"/>
        </w:rPr>
      </w:pPr>
    </w:p>
    <w:p w14:paraId="5108BACE" w14:textId="77777777" w:rsidR="00642BF3" w:rsidRPr="00834555" w:rsidRDefault="00642BF3" w:rsidP="00642BF3">
      <w:pPr>
        <w:ind w:firstLine="709"/>
        <w:jc w:val="center"/>
        <w:rPr>
          <w:rFonts w:ascii="GHEA Grapalat" w:hAnsi="GHEA Grapalat" w:cs="Times Armenian"/>
          <w:b/>
          <w:sz w:val="20"/>
          <w:lang w:val="hy-AM"/>
        </w:rPr>
      </w:pPr>
      <w:r w:rsidRPr="00834555">
        <w:rPr>
          <w:rFonts w:ascii="GHEA Grapalat" w:hAnsi="GHEA Grapalat"/>
          <w:b/>
          <w:sz w:val="20"/>
          <w:lang w:val="hy-AM"/>
        </w:rPr>
        <w:t xml:space="preserve">1. </w:t>
      </w:r>
      <w:r w:rsidRPr="00834555">
        <w:rPr>
          <w:rFonts w:ascii="GHEA Grapalat" w:hAnsi="GHEA Grapalat" w:cs="Sylfaen"/>
          <w:b/>
          <w:sz w:val="20"/>
          <w:lang w:val="hy-AM"/>
        </w:rPr>
        <w:t>ՊԱՅՄԱՆԱԳՐԻ</w:t>
      </w:r>
      <w:r w:rsidRPr="00834555">
        <w:rPr>
          <w:rFonts w:ascii="GHEA Grapalat" w:hAnsi="GHEA Grapalat" w:cs="Times Armenian"/>
          <w:b/>
          <w:sz w:val="20"/>
          <w:lang w:val="hy-AM"/>
        </w:rPr>
        <w:t xml:space="preserve"> </w:t>
      </w:r>
      <w:r w:rsidRPr="00834555">
        <w:rPr>
          <w:rFonts w:ascii="GHEA Grapalat" w:hAnsi="GHEA Grapalat" w:cs="Sylfaen"/>
          <w:b/>
          <w:sz w:val="20"/>
          <w:lang w:val="hy-AM"/>
        </w:rPr>
        <w:t>ԱՌԱՐԿԱՆ</w:t>
      </w:r>
    </w:p>
    <w:p w14:paraId="29EA770B" w14:textId="051EF623" w:rsidR="006C283A" w:rsidRPr="00834555" w:rsidRDefault="00225258" w:rsidP="006C283A">
      <w:pPr>
        <w:pStyle w:val="ListParagraph"/>
        <w:tabs>
          <w:tab w:val="left" w:pos="0"/>
          <w:tab w:val="left" w:pos="360"/>
        </w:tabs>
        <w:ind w:left="0"/>
        <w:contextualSpacing/>
        <w:jc w:val="both"/>
        <w:rPr>
          <w:rFonts w:ascii="GHEA Grapalat" w:hAnsi="GHEA Grapalat"/>
          <w:sz w:val="20"/>
          <w:lang w:val="hy-AM"/>
        </w:rPr>
      </w:pPr>
      <w:r>
        <w:rPr>
          <w:rFonts w:ascii="GHEA Grapalat" w:hAnsi="GHEA Grapalat"/>
          <w:sz w:val="20"/>
          <w:lang w:val="hy-AM"/>
        </w:rPr>
        <w:t xml:space="preserve"> </w:t>
      </w:r>
      <w:r>
        <w:rPr>
          <w:rFonts w:ascii="GHEA Grapalat" w:hAnsi="GHEA Grapalat"/>
          <w:sz w:val="20"/>
          <w:lang w:val="hy-AM"/>
        </w:rPr>
        <w:tab/>
      </w:r>
      <w:r w:rsidR="00656939">
        <w:rPr>
          <w:rFonts w:ascii="GHEA Grapalat" w:hAnsi="GHEA Grapalat"/>
          <w:sz w:val="20"/>
          <w:lang w:val="hy-AM"/>
        </w:rPr>
        <w:tab/>
      </w:r>
      <w:r w:rsidR="006C283A" w:rsidRPr="00834555">
        <w:rPr>
          <w:rFonts w:ascii="GHEA Grapalat" w:hAnsi="GHEA Grapalat"/>
          <w:sz w:val="20"/>
          <w:lang w:val="hy-AM"/>
        </w:rPr>
        <w:t xml:space="preserve">1.1. </w:t>
      </w:r>
      <w:r w:rsidR="006C283A" w:rsidRPr="00834555">
        <w:rPr>
          <w:rFonts w:ascii="GHEA Grapalat" w:hAnsi="GHEA Grapalat" w:cs="Sylfaen"/>
          <w:sz w:val="20"/>
          <w:lang w:val="hy-AM"/>
        </w:rPr>
        <w:t>Վաճառողը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պարտավորվում</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է</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սույն</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պայմանագրով (այսուհետ</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պայմանագիր) սահմանված</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կարգով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ծավալներով,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ժամկետներում</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և</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հասցեով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Գնորդին</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մատակարարել</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պայմանագրի</w:t>
      </w:r>
      <w:r w:rsidR="006C283A" w:rsidRPr="00834555">
        <w:rPr>
          <w:rFonts w:ascii="GHEA Grapalat" w:hAnsi="GHEA Grapalat" w:cs="Times Armenian"/>
          <w:sz w:val="20"/>
          <w:lang w:val="hy-AM"/>
        </w:rPr>
        <w:t xml:space="preserve"> N 1 </w:t>
      </w:r>
      <w:r w:rsidR="006C283A" w:rsidRPr="00834555">
        <w:rPr>
          <w:rFonts w:ascii="GHEA Grapalat" w:hAnsi="GHEA Grapalat" w:cs="Sylfaen"/>
          <w:sz w:val="20"/>
          <w:lang w:val="hy-AM"/>
        </w:rPr>
        <w:t>հավելվածով`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Տեխնիկական</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բնութագիր-գնման-ժամանակացուցով նախատեսված</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ապրանքը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այսուհետ</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ապրանք</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իսկ</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Գնորդը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պարտավորվում</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է</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ընդունել</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ապրանքը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և</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վճարել</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դրա</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համար</w:t>
      </w:r>
      <w:r w:rsidR="006C283A" w:rsidRPr="00834555">
        <w:rPr>
          <w:rFonts w:ascii="GHEA Grapalat" w:hAnsi="GHEA Grapalat" w:cs="Tahoma"/>
          <w:sz w:val="20"/>
          <w:lang w:val="hy-AM"/>
        </w:rPr>
        <w:t>։</w:t>
      </w:r>
      <w:r w:rsidR="006C283A" w:rsidRPr="00834555">
        <w:rPr>
          <w:rFonts w:ascii="GHEA Grapalat" w:hAnsi="GHEA Grapalat" w:cs="Times Armenian"/>
          <w:sz w:val="20"/>
          <w:lang w:val="hy-AM"/>
        </w:rPr>
        <w:t xml:space="preserve"> </w:t>
      </w:r>
      <w:r w:rsidR="006C283A" w:rsidRPr="00834555">
        <w:rPr>
          <w:rFonts w:ascii="GHEA Grapalat" w:hAnsi="GHEA Grapalat"/>
          <w:sz w:val="20"/>
          <w:lang w:val="hy-AM"/>
        </w:rPr>
        <w:t xml:space="preserve"> </w:t>
      </w:r>
    </w:p>
    <w:p w14:paraId="22E5B3DE" w14:textId="13F3A573" w:rsidR="006C283A" w:rsidRPr="00834555" w:rsidRDefault="00225258" w:rsidP="00225258">
      <w:pPr>
        <w:pStyle w:val="ListParagraph"/>
        <w:tabs>
          <w:tab w:val="left" w:pos="0"/>
          <w:tab w:val="left" w:pos="270"/>
        </w:tabs>
        <w:ind w:left="0"/>
        <w:contextualSpacing/>
        <w:jc w:val="both"/>
        <w:rPr>
          <w:rFonts w:ascii="GHEA Grapalat" w:hAnsi="GHEA Grapalat" w:cs="Tahoma"/>
          <w:b/>
          <w:sz w:val="20"/>
        </w:rPr>
      </w:pPr>
      <w:r>
        <w:rPr>
          <w:rFonts w:ascii="GHEA Grapalat" w:hAnsi="GHEA Grapalat"/>
          <w:b/>
          <w:sz w:val="20"/>
          <w:szCs w:val="22"/>
        </w:rPr>
        <w:tab/>
      </w:r>
      <w:r w:rsidR="00656939">
        <w:rPr>
          <w:rFonts w:ascii="GHEA Grapalat" w:hAnsi="GHEA Grapalat"/>
          <w:b/>
          <w:sz w:val="20"/>
          <w:szCs w:val="22"/>
        </w:rPr>
        <w:tab/>
      </w:r>
      <w:r w:rsidR="006C283A" w:rsidRPr="00834555">
        <w:rPr>
          <w:rFonts w:ascii="GHEA Grapalat" w:hAnsi="GHEA Grapalat"/>
          <w:b/>
          <w:sz w:val="20"/>
          <w:szCs w:val="22"/>
        </w:rPr>
        <w:t>1.</w:t>
      </w:r>
      <w:r w:rsidR="006C283A" w:rsidRPr="00834555">
        <w:rPr>
          <w:rFonts w:ascii="GHEA Grapalat" w:hAnsi="GHEA Grapalat"/>
          <w:b/>
          <w:sz w:val="20"/>
          <w:szCs w:val="22"/>
          <w:lang w:val="hy-AM"/>
        </w:rPr>
        <w:t>2</w:t>
      </w:r>
      <w:r w:rsidR="006C283A" w:rsidRPr="00834555">
        <w:rPr>
          <w:rFonts w:ascii="GHEA Grapalat" w:hAnsi="GHEA Grapalat" w:cs="Tahoma"/>
          <w:b/>
          <w:sz w:val="20"/>
        </w:rPr>
        <w:t xml:space="preserve"> </w:t>
      </w:r>
      <w:r w:rsidR="006C283A" w:rsidRPr="00834555">
        <w:rPr>
          <w:rFonts w:ascii="GHEA Grapalat" w:hAnsi="GHEA Grapalat"/>
          <w:b/>
          <w:sz w:val="20"/>
          <w:szCs w:val="22"/>
        </w:rPr>
        <w:t xml:space="preserve">Մատակարարումն իրականացվում է Գնորդի կողմից տրված ապրանքի մատակարարման հայտի հիման վրա,  Գնորդի կողմից պատվիրված քանակի չափով: Առաջին փուլի մատակարարման ժամկետը </w:t>
      </w:r>
      <w:r w:rsidR="006C283A" w:rsidRPr="00834555">
        <w:rPr>
          <w:rFonts w:ascii="GHEA Grapalat" w:hAnsi="GHEA Grapalat"/>
          <w:b/>
          <w:sz w:val="20"/>
          <w:szCs w:val="22"/>
          <w:lang w:val="hy-AM"/>
        </w:rPr>
        <w:t>2</w:t>
      </w:r>
      <w:r w:rsidR="006C283A" w:rsidRPr="00834555">
        <w:rPr>
          <w:rFonts w:ascii="GHEA Grapalat" w:hAnsi="GHEA Grapalat"/>
          <w:b/>
          <w:sz w:val="20"/>
          <w:szCs w:val="22"/>
        </w:rPr>
        <w:t xml:space="preserve">0 օրացուցային օր է,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կարճ ժամկետում: Հաջորդ փուլերում, մատակարարման ժամկետը՝ հայտը տալու օրվանից հաշված ոչ ուշ 5/հինգ/ աշխատանքային օրվա ընթացքում: </w:t>
      </w:r>
    </w:p>
    <w:p w14:paraId="61322171" w14:textId="4A39D9DF" w:rsidR="006C283A" w:rsidRPr="00834555" w:rsidRDefault="006C283A" w:rsidP="006C283A">
      <w:pPr>
        <w:jc w:val="both"/>
        <w:rPr>
          <w:rFonts w:ascii="GHEA Grapalat" w:hAnsi="GHEA Grapalat" w:cs="Tahoma"/>
          <w:sz w:val="20"/>
          <w:lang w:val="hy-AM"/>
        </w:rPr>
      </w:pPr>
      <w:r w:rsidRPr="00834555">
        <w:rPr>
          <w:rFonts w:ascii="GHEA Grapalat" w:hAnsi="GHEA Grapalat"/>
          <w:sz w:val="20"/>
          <w:lang w:val="hy-AM"/>
        </w:rPr>
        <w:t xml:space="preserve">  </w:t>
      </w:r>
      <w:r w:rsidR="00656939">
        <w:rPr>
          <w:rFonts w:ascii="GHEA Grapalat" w:hAnsi="GHEA Grapalat"/>
          <w:sz w:val="20"/>
          <w:lang w:val="hy-AM"/>
        </w:rPr>
        <w:tab/>
      </w:r>
      <w:bookmarkStart w:id="11" w:name="_GoBack"/>
      <w:bookmarkEnd w:id="11"/>
      <w:r w:rsidRPr="00834555">
        <w:rPr>
          <w:rFonts w:ascii="GHEA Grapalat" w:hAnsi="GHEA Grapalat"/>
          <w:sz w:val="20"/>
          <w:szCs w:val="22"/>
          <w:lang w:val="hy-AM"/>
        </w:rPr>
        <w:t>1.3</w:t>
      </w:r>
      <w:r w:rsidRPr="00834555">
        <w:rPr>
          <w:rFonts w:ascii="GHEA Grapalat" w:hAnsi="GHEA Grapalat"/>
          <w:sz w:val="20"/>
          <w:lang w:val="hy-AM"/>
        </w:rPr>
        <w:t xml:space="preserve"> </w:t>
      </w:r>
      <w:r w:rsidRPr="00834555">
        <w:rPr>
          <w:rFonts w:ascii="GHEA Grapalat" w:hAnsi="GHEA Grapalat" w:cs="Sylfaen"/>
          <w:sz w:val="20"/>
          <w:lang w:val="hy-AM"/>
        </w:rPr>
        <w:t>Վաճառողը</w:t>
      </w:r>
      <w:r w:rsidRPr="00834555">
        <w:rPr>
          <w:rFonts w:ascii="GHEA Grapalat" w:hAnsi="GHEA Grapalat"/>
          <w:sz w:val="20"/>
          <w:lang w:val="hy-AM"/>
        </w:rPr>
        <w:t xml:space="preserve"> </w:t>
      </w:r>
      <w:r w:rsidRPr="00834555">
        <w:rPr>
          <w:rFonts w:ascii="GHEA Grapalat" w:hAnsi="GHEA Grapalat" w:cs="Sylfaen"/>
          <w:sz w:val="20"/>
          <w:lang w:val="hy-AM"/>
        </w:rPr>
        <w:t>Ապրանքը</w:t>
      </w:r>
      <w:r w:rsidRPr="00834555">
        <w:rPr>
          <w:rFonts w:ascii="GHEA Grapalat" w:hAnsi="GHEA Grapalat"/>
          <w:sz w:val="20"/>
          <w:lang w:val="hy-AM"/>
        </w:rPr>
        <w:t xml:space="preserve"> </w:t>
      </w:r>
      <w:r w:rsidRPr="00834555">
        <w:rPr>
          <w:rFonts w:ascii="GHEA Grapalat" w:hAnsi="GHEA Grapalat" w:cs="Sylfaen"/>
          <w:sz w:val="20"/>
          <w:lang w:val="hy-AM"/>
        </w:rPr>
        <w:t>հասցնում</w:t>
      </w:r>
      <w:r w:rsidRPr="00834555">
        <w:rPr>
          <w:rFonts w:ascii="GHEA Grapalat" w:hAnsi="GHEA Grapalat"/>
          <w:sz w:val="20"/>
          <w:lang w:val="hy-AM"/>
        </w:rPr>
        <w:t xml:space="preserve"> </w:t>
      </w:r>
      <w:r w:rsidRPr="00834555">
        <w:rPr>
          <w:rFonts w:ascii="GHEA Grapalat" w:hAnsi="GHEA Grapalat" w:cs="Sylfaen"/>
          <w:sz w:val="20"/>
          <w:lang w:val="hy-AM"/>
        </w:rPr>
        <w:t>է</w:t>
      </w:r>
      <w:r w:rsidRPr="00834555">
        <w:rPr>
          <w:rFonts w:ascii="GHEA Grapalat" w:hAnsi="GHEA Grapalat"/>
          <w:sz w:val="20"/>
          <w:lang w:val="hy-AM"/>
        </w:rPr>
        <w:t xml:space="preserve"> </w:t>
      </w:r>
      <w:r w:rsidRPr="00834555">
        <w:rPr>
          <w:rFonts w:ascii="GHEA Grapalat" w:hAnsi="GHEA Grapalat" w:cs="Sylfaen"/>
          <w:sz w:val="20"/>
          <w:lang w:val="hy-AM"/>
        </w:rPr>
        <w:t>Գնորդի</w:t>
      </w:r>
      <w:r w:rsidRPr="00834555">
        <w:rPr>
          <w:rFonts w:ascii="GHEA Grapalat" w:hAnsi="GHEA Grapalat"/>
          <w:sz w:val="20"/>
          <w:lang w:val="hy-AM"/>
        </w:rPr>
        <w:t xml:space="preserve"> </w:t>
      </w:r>
      <w:r w:rsidRPr="00834555">
        <w:rPr>
          <w:rFonts w:ascii="GHEA Grapalat" w:hAnsi="GHEA Grapalat" w:cs="Sylfaen"/>
          <w:sz w:val="20"/>
          <w:lang w:val="hy-AM"/>
        </w:rPr>
        <w:t>պահեստ</w:t>
      </w:r>
      <w:r w:rsidRPr="00834555">
        <w:rPr>
          <w:rFonts w:ascii="GHEA Grapalat" w:hAnsi="GHEA Grapalat"/>
          <w:sz w:val="20"/>
          <w:lang w:val="hy-AM"/>
        </w:rPr>
        <w:t xml:space="preserve">, </w:t>
      </w:r>
      <w:r w:rsidRPr="00834555">
        <w:rPr>
          <w:rFonts w:ascii="GHEA Grapalat" w:hAnsi="GHEA Grapalat" w:cs="Sylfaen"/>
          <w:sz w:val="20"/>
          <w:lang w:val="hy-AM"/>
        </w:rPr>
        <w:t>որը</w:t>
      </w:r>
      <w:r w:rsidRPr="00834555">
        <w:rPr>
          <w:rFonts w:ascii="GHEA Grapalat" w:hAnsi="GHEA Grapalat"/>
          <w:sz w:val="20"/>
          <w:lang w:val="hy-AM"/>
        </w:rPr>
        <w:t xml:space="preserve"> </w:t>
      </w:r>
      <w:r w:rsidRPr="00834555">
        <w:rPr>
          <w:rFonts w:ascii="GHEA Grapalat" w:hAnsi="GHEA Grapalat" w:cs="Sylfaen"/>
          <w:sz w:val="20"/>
          <w:lang w:val="hy-AM"/>
        </w:rPr>
        <w:t>գտնվում</w:t>
      </w:r>
      <w:r w:rsidRPr="00834555">
        <w:rPr>
          <w:rFonts w:ascii="GHEA Grapalat" w:hAnsi="GHEA Grapalat"/>
          <w:sz w:val="20"/>
          <w:lang w:val="hy-AM"/>
        </w:rPr>
        <w:t xml:space="preserve"> </w:t>
      </w:r>
      <w:r w:rsidRPr="00834555">
        <w:rPr>
          <w:rFonts w:ascii="GHEA Grapalat" w:hAnsi="GHEA Grapalat" w:cs="Sylfaen"/>
          <w:sz w:val="20"/>
          <w:lang w:val="hy-AM"/>
        </w:rPr>
        <w:t>է</w:t>
      </w:r>
      <w:r w:rsidRPr="00834555">
        <w:rPr>
          <w:rFonts w:ascii="GHEA Grapalat" w:hAnsi="GHEA Grapalat"/>
          <w:sz w:val="20"/>
          <w:lang w:val="hy-AM"/>
        </w:rPr>
        <w:t xml:space="preserve">` </w:t>
      </w:r>
      <w:r w:rsidRPr="00834555">
        <w:rPr>
          <w:rFonts w:ascii="GHEA Grapalat" w:hAnsi="GHEA Grapalat" w:cs="Sylfaen"/>
          <w:b/>
          <w:sz w:val="20"/>
          <w:lang w:val="hy-AM"/>
        </w:rPr>
        <w:t>ք</w:t>
      </w:r>
      <w:r w:rsidRPr="00834555">
        <w:rPr>
          <w:rFonts w:ascii="GHEA Grapalat" w:hAnsi="GHEA Grapalat"/>
          <w:b/>
          <w:sz w:val="20"/>
          <w:lang w:val="hy-AM"/>
        </w:rPr>
        <w:t xml:space="preserve">. </w:t>
      </w:r>
      <w:r w:rsidRPr="00834555">
        <w:rPr>
          <w:rFonts w:ascii="GHEA Grapalat" w:hAnsi="GHEA Grapalat" w:cs="Sylfaen"/>
          <w:b/>
          <w:sz w:val="20"/>
          <w:lang w:val="hy-AM"/>
        </w:rPr>
        <w:t>Երևան</w:t>
      </w:r>
      <w:r w:rsidRPr="00834555">
        <w:rPr>
          <w:rFonts w:ascii="GHEA Grapalat" w:hAnsi="GHEA Grapalat"/>
          <w:b/>
          <w:sz w:val="20"/>
          <w:lang w:val="hy-AM"/>
        </w:rPr>
        <w:t xml:space="preserve">, </w:t>
      </w:r>
      <w:r w:rsidRPr="00834555">
        <w:rPr>
          <w:rFonts w:ascii="GHEA Grapalat" w:hAnsi="GHEA Grapalat" w:cs="Sylfaen"/>
          <w:b/>
          <w:sz w:val="20"/>
          <w:lang w:val="hy-AM"/>
        </w:rPr>
        <w:t>Մասիսի</w:t>
      </w:r>
      <w:r w:rsidRPr="00834555">
        <w:rPr>
          <w:rFonts w:ascii="GHEA Grapalat" w:hAnsi="GHEA Grapalat"/>
          <w:b/>
          <w:sz w:val="20"/>
          <w:lang w:val="hy-AM"/>
        </w:rPr>
        <w:t xml:space="preserve"> 102 </w:t>
      </w:r>
      <w:r w:rsidRPr="00834555">
        <w:rPr>
          <w:rFonts w:ascii="GHEA Grapalat" w:hAnsi="GHEA Grapalat" w:cs="Sylfaen"/>
          <w:b/>
          <w:sz w:val="20"/>
          <w:lang w:val="hy-AM"/>
        </w:rPr>
        <w:t>հասցեում</w:t>
      </w:r>
      <w:r w:rsidRPr="00834555">
        <w:rPr>
          <w:rFonts w:ascii="GHEA Grapalat" w:hAnsi="GHEA Grapalat" w:cs="Tahoma"/>
          <w:sz w:val="20"/>
          <w:lang w:val="hy-AM"/>
        </w:rPr>
        <w:t>։</w:t>
      </w:r>
    </w:p>
    <w:p w14:paraId="707981DB" w14:textId="77777777" w:rsidR="00147DD7" w:rsidRPr="00AE2768" w:rsidRDefault="00147DD7" w:rsidP="00147DD7">
      <w:pPr>
        <w:ind w:firstLine="709"/>
        <w:jc w:val="both"/>
        <w:rPr>
          <w:rFonts w:ascii="GHEA Grapalat" w:hAnsi="GHEA Grapalat" w:cs="Times Armenian"/>
          <w:sz w:val="20"/>
          <w:lang w:val="hy-AM"/>
        </w:rPr>
      </w:pPr>
    </w:p>
    <w:p w14:paraId="6CB00B3A" w14:textId="77777777" w:rsidR="00642BF3" w:rsidRPr="00AE2768" w:rsidRDefault="00642BF3" w:rsidP="00642BF3">
      <w:pPr>
        <w:ind w:firstLine="709"/>
        <w:jc w:val="both"/>
        <w:rPr>
          <w:rFonts w:ascii="GHEA Grapalat" w:hAnsi="GHEA Grapalat" w:cs="Times Armenian"/>
          <w:sz w:val="20"/>
          <w:lang w:val="hy-AM"/>
        </w:rPr>
      </w:pPr>
    </w:p>
    <w:p w14:paraId="38AB9826"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14:paraId="29F8A8D2" w14:textId="77777777" w:rsidR="00642BF3" w:rsidRPr="00AE2768" w:rsidRDefault="00642BF3" w:rsidP="00656939">
      <w:pPr>
        <w:ind w:firstLine="708"/>
        <w:jc w:val="both"/>
        <w:rPr>
          <w:rFonts w:ascii="GHEA Grapalat" w:hAnsi="GHEA Grapalat"/>
          <w:b/>
          <w:sz w:val="20"/>
          <w:lang w:val="hy-AM"/>
        </w:rPr>
      </w:pPr>
      <w:r w:rsidRPr="00AE2768">
        <w:rPr>
          <w:rFonts w:ascii="GHEA Grapalat" w:hAnsi="GHEA Grapalat"/>
          <w:b/>
          <w:sz w:val="20"/>
          <w:lang w:val="hy-AM"/>
        </w:rPr>
        <w:t>2.1 Գնորդն իրավունք ունի`</w:t>
      </w:r>
    </w:p>
    <w:p w14:paraId="437150E9" w14:textId="77777777" w:rsidR="00642BF3" w:rsidRPr="00AE2768" w:rsidRDefault="00642BF3" w:rsidP="00656939">
      <w:pPr>
        <w:ind w:firstLine="708"/>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F58FE">
        <w:rPr>
          <w:rFonts w:ascii="GHEA Grapalat" w:hAnsi="GHEA Grapalat"/>
          <w:sz w:val="20"/>
          <w:u w:val="single"/>
          <w:lang w:val="hy-AM"/>
        </w:rPr>
        <w:t xml:space="preserve">7 </w:t>
      </w:r>
      <w:r w:rsidRPr="00AE2768">
        <w:rPr>
          <w:rFonts w:ascii="GHEA Grapalat" w:hAnsi="GHEA Grapalat"/>
          <w:sz w:val="20"/>
          <w:lang w:val="hy-AM"/>
        </w:rPr>
        <w:t xml:space="preserve"> օրից ավելի:</w:t>
      </w:r>
    </w:p>
    <w:p w14:paraId="6D39E591" w14:textId="77777777" w:rsidR="00642BF3" w:rsidRPr="00AE2768" w:rsidRDefault="00642BF3" w:rsidP="00656939">
      <w:pPr>
        <w:ind w:firstLine="708"/>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28CD3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14:paraId="75563D7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8806FF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14:paraId="42554FFF" w14:textId="77777777" w:rsidR="00642BF3" w:rsidRPr="00AE2768" w:rsidRDefault="00642BF3" w:rsidP="00656939">
      <w:pPr>
        <w:ind w:firstLine="708"/>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14:paraId="5DEAB29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14:paraId="0FD32E1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339C084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14:paraId="03F5DF5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0A86B14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C4BB700"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FB85C6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EBDE0B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562ABA3"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55F8048"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14:paraId="0BC90B7F"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CAC999"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2F58FE">
        <w:rPr>
          <w:rFonts w:ascii="GHEA Grapalat" w:hAnsi="GHEA Grapalat"/>
          <w:sz w:val="20"/>
          <w:u w:val="single"/>
          <w:lang w:val="hy-AM"/>
        </w:rPr>
        <w:t>7</w:t>
      </w:r>
      <w:r w:rsidRPr="00AE2768">
        <w:rPr>
          <w:rFonts w:ascii="GHEA Grapalat" w:hAnsi="GHEA Grapalat"/>
          <w:sz w:val="20"/>
          <w:lang w:val="hy-AM"/>
        </w:rPr>
        <w:t xml:space="preserve"> օրից ավելի,</w:t>
      </w:r>
    </w:p>
    <w:p w14:paraId="10A4D0D8"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14:paraId="1DECB547" w14:textId="77777777" w:rsidR="00642BF3" w:rsidRPr="00AE2768" w:rsidRDefault="00642BF3" w:rsidP="00642BF3">
      <w:pPr>
        <w:tabs>
          <w:tab w:val="left" w:pos="720"/>
        </w:tabs>
        <w:ind w:firstLine="709"/>
        <w:jc w:val="both"/>
        <w:rPr>
          <w:rFonts w:ascii="GHEA Grapalat" w:hAnsi="GHEA Grapalat"/>
          <w:sz w:val="12"/>
          <w:szCs w:val="12"/>
          <w:lang w:val="hy-AM"/>
        </w:rPr>
      </w:pPr>
    </w:p>
    <w:p w14:paraId="1CF33139"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14:paraId="38B415AC"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FB049A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5905F07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53E707F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612A009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2365D450" w14:textId="77777777" w:rsidR="00642BF3" w:rsidRPr="00AE2768" w:rsidRDefault="00642BF3" w:rsidP="00642BF3">
      <w:pPr>
        <w:ind w:firstLine="709"/>
        <w:jc w:val="both"/>
        <w:rPr>
          <w:rFonts w:ascii="GHEA Grapalat" w:hAnsi="GHEA Grapalat"/>
          <w:sz w:val="20"/>
          <w:lang w:val="hy-AM"/>
        </w:rPr>
      </w:pPr>
    </w:p>
    <w:p w14:paraId="148EB5AA"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14:paraId="41DC01D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14:paraId="3040639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3139455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14:paraId="7D25D7E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2FD85C5C"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14:paraId="1A5C0C1E" w14:textId="77777777" w:rsidR="00642BF3" w:rsidRPr="00AE2768" w:rsidRDefault="00642BF3" w:rsidP="00642BF3">
      <w:pPr>
        <w:ind w:firstLine="709"/>
        <w:jc w:val="both"/>
        <w:rPr>
          <w:rFonts w:ascii="GHEA Grapalat" w:hAnsi="GHEA Grapalat"/>
          <w:sz w:val="20"/>
          <w:lang w:val="hy-AM"/>
        </w:rPr>
      </w:pPr>
    </w:p>
    <w:p w14:paraId="58499471"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14:paraId="19D0A01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14:paraId="7399B76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6B1D63E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14:paraId="618E500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BA14F40"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666A05E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C70EC2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14:paraId="63202BF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14:paraId="6444A65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38ADFCC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05C6EF02" w14:textId="77777777" w:rsidR="00642BF3" w:rsidRPr="00AE2768" w:rsidRDefault="00642BF3" w:rsidP="00642BF3">
      <w:pPr>
        <w:ind w:firstLine="709"/>
        <w:jc w:val="both"/>
        <w:rPr>
          <w:rFonts w:ascii="GHEA Grapalat" w:hAnsi="GHEA Grapalat"/>
          <w:lang w:val="hy-AM"/>
        </w:rPr>
      </w:pPr>
    </w:p>
    <w:p w14:paraId="3BCBC03F"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14:paraId="129B0449" w14:textId="77777777" w:rsidR="00642BF3" w:rsidRPr="00752623" w:rsidRDefault="00642BF3" w:rsidP="00642BF3">
      <w:pPr>
        <w:ind w:firstLine="709"/>
        <w:jc w:val="both"/>
        <w:rPr>
          <w:rFonts w:ascii="GHEA Grapalat" w:hAnsi="GHEA Grapalat"/>
          <w:sz w:val="20"/>
          <w:lang w:val="hy-AM"/>
        </w:rPr>
      </w:pPr>
      <w:r w:rsidRPr="002F58FE">
        <w:rPr>
          <w:rFonts w:ascii="GHEA Grapalat" w:hAnsi="GHEA Grapalat"/>
          <w:sz w:val="20"/>
          <w:lang w:val="hy-AM"/>
        </w:rPr>
        <w:t>3</w:t>
      </w:r>
      <w:r w:rsidRPr="00752623">
        <w:rPr>
          <w:rFonts w:ascii="GHEA Grapalat" w:hAnsi="GHEA Grapalat"/>
          <w:sz w:val="20"/>
          <w:lang w:val="hy-AM"/>
        </w:rPr>
        <w:t xml:space="preserve">.1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D52874">
        <w:rPr>
          <w:rFonts w:ascii="GHEA Grapalat" w:hAnsi="GHEA Grapalat"/>
          <w:sz w:val="20"/>
          <w:lang w:val="hy-AM"/>
        </w:rPr>
        <w:t xml:space="preserve"> </w:t>
      </w:r>
      <w:r w:rsidRPr="00A7209A">
        <w:rPr>
          <w:rFonts w:ascii="GHEA Grapalat" w:hAnsi="GHEA Grapalat"/>
          <w:sz w:val="20"/>
          <w:lang w:val="hy-AM"/>
        </w:rPr>
        <w:t>կազմում</w:t>
      </w:r>
      <w:r w:rsidRPr="00752623">
        <w:rPr>
          <w:rFonts w:ascii="GHEA Grapalat" w:hAnsi="GHEA Grapalat"/>
          <w:sz w:val="20"/>
          <w:lang w:val="hy-AM"/>
        </w:rPr>
        <w:t xml:space="preserve"> </w:t>
      </w:r>
      <w:r w:rsidRPr="00A7209A">
        <w:rPr>
          <w:rFonts w:ascii="GHEA Grapalat" w:hAnsi="GHEA Grapalat"/>
          <w:sz w:val="20"/>
          <w:lang w:val="hy-AM"/>
        </w:rPr>
        <w:t>է</w:t>
      </w:r>
      <w:r w:rsidRPr="00D52874">
        <w:rPr>
          <w:rFonts w:ascii="GHEA Grapalat" w:hAnsi="GHEA Grapalat"/>
          <w:sz w:val="20"/>
          <w:lang w:val="hy-AM"/>
        </w:rPr>
        <w:t xml:space="preserve"> </w:t>
      </w:r>
      <w:r w:rsidRPr="00752623">
        <w:rPr>
          <w:rFonts w:ascii="GHEA Grapalat" w:hAnsi="GHEA Grapalat"/>
          <w:sz w:val="20"/>
          <w:lang w:val="hy-AM"/>
        </w:rPr>
        <w:t xml:space="preserve">________________ </w:t>
      </w:r>
      <w:r w:rsidRPr="00A7209A">
        <w:rPr>
          <w:rFonts w:ascii="GHEA Grapalat" w:hAnsi="GHEA Grapalat"/>
          <w:sz w:val="20"/>
          <w:lang w:val="hy-AM"/>
        </w:rPr>
        <w:t>ՀՀ</w:t>
      </w:r>
      <w:r w:rsidRPr="00752623">
        <w:rPr>
          <w:rFonts w:ascii="GHEA Grapalat" w:hAnsi="GHEA Grapalat"/>
          <w:sz w:val="20"/>
          <w:lang w:val="hy-AM"/>
        </w:rPr>
        <w:t xml:space="preserve"> </w:t>
      </w:r>
      <w:r w:rsidRPr="00A7209A">
        <w:rPr>
          <w:rFonts w:ascii="GHEA Grapalat" w:hAnsi="GHEA Grapalat"/>
          <w:sz w:val="20"/>
          <w:lang w:val="hy-AM"/>
        </w:rPr>
        <w:t>դրամ</w:t>
      </w:r>
      <w:r w:rsidRPr="00752623">
        <w:rPr>
          <w:rFonts w:ascii="GHEA Grapalat" w:hAnsi="GHEA Grapalat"/>
          <w:sz w:val="20"/>
          <w:lang w:val="hy-AM"/>
        </w:rPr>
        <w:t xml:space="preserve">, </w:t>
      </w:r>
      <w:r w:rsidRPr="00A7209A">
        <w:rPr>
          <w:rFonts w:ascii="GHEA Grapalat" w:hAnsi="GHEA Grapalat"/>
          <w:sz w:val="20"/>
          <w:lang w:val="hy-AM"/>
        </w:rPr>
        <w:t>ներառյալ</w:t>
      </w:r>
      <w:r w:rsidRPr="00752623">
        <w:rPr>
          <w:rFonts w:ascii="GHEA Grapalat" w:hAnsi="GHEA Grapalat"/>
          <w:sz w:val="20"/>
          <w:lang w:val="hy-AM"/>
        </w:rPr>
        <w:t xml:space="preserve"> </w:t>
      </w:r>
      <w:r w:rsidRPr="00A7209A">
        <w:rPr>
          <w:rFonts w:ascii="GHEA Grapalat" w:hAnsi="GHEA Grapalat"/>
          <w:sz w:val="20"/>
          <w:lang w:val="hy-AM"/>
        </w:rPr>
        <w:t>ԱԱՀ</w:t>
      </w:r>
      <w:r w:rsidRPr="00752623">
        <w:rPr>
          <w:rFonts w:ascii="GHEA Grapalat" w:hAnsi="GHEA Grapalat"/>
          <w:sz w:val="20"/>
          <w:lang w:val="hy-AM"/>
        </w:rPr>
        <w:t>-</w:t>
      </w:r>
      <w:r w:rsidRPr="00A7209A">
        <w:rPr>
          <w:rFonts w:ascii="GHEA Grapalat" w:hAnsi="GHEA Grapalat"/>
          <w:sz w:val="20"/>
          <w:lang w:val="hy-AM"/>
        </w:rPr>
        <w:t>ն</w:t>
      </w:r>
      <w:r w:rsidRPr="00A7209A">
        <w:footnoteReference w:id="12"/>
      </w:r>
      <w:r w:rsidRPr="00A7209A">
        <w:rPr>
          <w:rFonts w:ascii="GHEA Grapalat" w:hAnsi="GHEA Grapalat"/>
          <w:sz w:val="20"/>
          <w:lang w:val="hy-AM"/>
        </w:rPr>
        <w:t>։</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752623">
        <w:rPr>
          <w:rFonts w:ascii="GHEA Grapalat" w:hAnsi="GHEA Grapalat"/>
          <w:sz w:val="20"/>
          <w:lang w:val="hy-AM"/>
        </w:rPr>
        <w:t xml:space="preserve"> </w:t>
      </w:r>
      <w:r w:rsidRPr="00A7209A">
        <w:rPr>
          <w:rFonts w:ascii="GHEA Grapalat" w:hAnsi="GHEA Grapalat"/>
          <w:sz w:val="20"/>
          <w:lang w:val="hy-AM"/>
        </w:rPr>
        <w:t>ներառում</w:t>
      </w:r>
      <w:r w:rsidRPr="00752623">
        <w:rPr>
          <w:rFonts w:ascii="GHEA Grapalat" w:hAnsi="GHEA Grapalat"/>
          <w:sz w:val="20"/>
          <w:lang w:val="hy-AM"/>
        </w:rPr>
        <w:t xml:space="preserve"> </w:t>
      </w:r>
      <w:r w:rsidRPr="00A7209A">
        <w:rPr>
          <w:rFonts w:ascii="GHEA Grapalat" w:hAnsi="GHEA Grapalat"/>
          <w:sz w:val="20"/>
          <w:lang w:val="hy-AM"/>
        </w:rPr>
        <w:t>է</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կատարումն</w:t>
      </w:r>
      <w:r w:rsidRPr="00D52874">
        <w:rPr>
          <w:rFonts w:ascii="GHEA Grapalat" w:hAnsi="GHEA Grapalat"/>
          <w:sz w:val="20"/>
          <w:lang w:val="hy-AM"/>
        </w:rPr>
        <w:t xml:space="preserve"> </w:t>
      </w:r>
      <w:r w:rsidRPr="00A7209A">
        <w:rPr>
          <w:rFonts w:ascii="GHEA Grapalat" w:hAnsi="GHEA Grapalat"/>
          <w:sz w:val="20"/>
          <w:lang w:val="hy-AM"/>
        </w:rPr>
        <w:t>ապահովելու</w:t>
      </w:r>
      <w:r w:rsidRPr="00D52874">
        <w:rPr>
          <w:rFonts w:ascii="GHEA Grapalat" w:hAnsi="GHEA Grapalat"/>
          <w:sz w:val="20"/>
          <w:lang w:val="hy-AM"/>
        </w:rPr>
        <w:t xml:space="preserve"> </w:t>
      </w:r>
      <w:r w:rsidRPr="00A7209A">
        <w:rPr>
          <w:rFonts w:ascii="GHEA Grapalat" w:hAnsi="GHEA Grapalat"/>
          <w:sz w:val="20"/>
          <w:lang w:val="hy-AM"/>
        </w:rPr>
        <w:t>նպատակով</w:t>
      </w:r>
      <w:r w:rsidRPr="00D52874">
        <w:rPr>
          <w:rFonts w:ascii="GHEA Grapalat" w:hAnsi="GHEA Grapalat"/>
          <w:sz w:val="20"/>
          <w:lang w:val="hy-AM"/>
        </w:rPr>
        <w:t xml:space="preserve"> </w:t>
      </w:r>
      <w:r w:rsidRPr="00A7209A">
        <w:rPr>
          <w:rFonts w:ascii="GHEA Grapalat" w:hAnsi="GHEA Grapalat"/>
          <w:sz w:val="20"/>
          <w:lang w:val="hy-AM"/>
        </w:rPr>
        <w:t>Վաճառողի</w:t>
      </w:r>
      <w:r w:rsidRPr="00D52874">
        <w:rPr>
          <w:rFonts w:ascii="GHEA Grapalat" w:hAnsi="GHEA Grapalat"/>
          <w:sz w:val="20"/>
          <w:lang w:val="hy-AM"/>
        </w:rPr>
        <w:t xml:space="preserve"> </w:t>
      </w:r>
      <w:r w:rsidRPr="00A7209A">
        <w:rPr>
          <w:rFonts w:ascii="GHEA Grapalat" w:hAnsi="GHEA Grapalat"/>
          <w:sz w:val="20"/>
          <w:lang w:val="hy-AM"/>
        </w:rPr>
        <w:t>կողմից</w:t>
      </w:r>
      <w:r w:rsidRPr="00D52874">
        <w:rPr>
          <w:rFonts w:ascii="GHEA Grapalat" w:hAnsi="GHEA Grapalat"/>
          <w:sz w:val="20"/>
          <w:lang w:val="hy-AM"/>
        </w:rPr>
        <w:t xml:space="preserve"> </w:t>
      </w:r>
      <w:r w:rsidRPr="00A7209A">
        <w:rPr>
          <w:rFonts w:ascii="GHEA Grapalat" w:hAnsi="GHEA Grapalat"/>
          <w:sz w:val="20"/>
          <w:lang w:val="hy-AM"/>
        </w:rPr>
        <w:t>կատարվելիք</w:t>
      </w:r>
      <w:r w:rsidRPr="00D52874">
        <w:rPr>
          <w:rFonts w:ascii="GHEA Grapalat" w:hAnsi="GHEA Grapalat"/>
          <w:sz w:val="20"/>
          <w:lang w:val="hy-AM"/>
        </w:rPr>
        <w:t xml:space="preserve"> </w:t>
      </w:r>
      <w:r w:rsidRPr="00A7209A">
        <w:rPr>
          <w:rFonts w:ascii="GHEA Grapalat" w:hAnsi="GHEA Grapalat"/>
          <w:sz w:val="20"/>
          <w:lang w:val="hy-AM"/>
        </w:rPr>
        <w:t>բոլոր</w:t>
      </w:r>
      <w:r w:rsidRPr="00D52874">
        <w:rPr>
          <w:rFonts w:ascii="GHEA Grapalat" w:hAnsi="GHEA Grapalat"/>
          <w:sz w:val="20"/>
          <w:lang w:val="hy-AM"/>
        </w:rPr>
        <w:t xml:space="preserve"> </w:t>
      </w:r>
      <w:r w:rsidRPr="00A7209A">
        <w:rPr>
          <w:rFonts w:ascii="GHEA Grapalat" w:hAnsi="GHEA Grapalat"/>
          <w:sz w:val="20"/>
          <w:lang w:val="hy-AM"/>
        </w:rPr>
        <w:t>վճարները</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այդ</w:t>
      </w:r>
      <w:r w:rsidRPr="00D52874">
        <w:rPr>
          <w:rFonts w:ascii="GHEA Grapalat" w:hAnsi="GHEA Grapalat"/>
          <w:sz w:val="20"/>
          <w:lang w:val="hy-AM"/>
        </w:rPr>
        <w:t xml:space="preserve"> </w:t>
      </w:r>
      <w:r w:rsidRPr="00A7209A">
        <w:rPr>
          <w:rFonts w:ascii="GHEA Grapalat" w:hAnsi="GHEA Grapalat"/>
          <w:sz w:val="20"/>
          <w:lang w:val="hy-AM"/>
        </w:rPr>
        <w:t>թվում</w:t>
      </w:r>
      <w:r w:rsidRPr="00D52874">
        <w:rPr>
          <w:rFonts w:ascii="GHEA Grapalat" w:hAnsi="GHEA Grapalat"/>
          <w:sz w:val="20"/>
          <w:lang w:val="hy-AM"/>
        </w:rPr>
        <w:t xml:space="preserve">` </w:t>
      </w:r>
      <w:r w:rsidRPr="00A7209A">
        <w:rPr>
          <w:rFonts w:ascii="GHEA Grapalat" w:hAnsi="GHEA Grapalat"/>
          <w:sz w:val="20"/>
          <w:lang w:val="hy-AM"/>
        </w:rPr>
        <w:t>հարկերը</w:t>
      </w:r>
      <w:r w:rsidRPr="00D52874">
        <w:rPr>
          <w:rFonts w:ascii="GHEA Grapalat" w:hAnsi="GHEA Grapalat"/>
          <w:sz w:val="20"/>
          <w:lang w:val="hy-AM"/>
        </w:rPr>
        <w:t xml:space="preserve">, </w:t>
      </w:r>
      <w:r w:rsidRPr="00A7209A">
        <w:rPr>
          <w:rFonts w:ascii="GHEA Grapalat" w:hAnsi="GHEA Grapalat"/>
          <w:sz w:val="20"/>
          <w:lang w:val="hy-AM"/>
        </w:rPr>
        <w:t>տուրքերը</w:t>
      </w:r>
      <w:r w:rsidRPr="00D52874">
        <w:rPr>
          <w:rFonts w:ascii="GHEA Grapalat" w:hAnsi="GHEA Grapalat"/>
          <w:sz w:val="20"/>
          <w:lang w:val="hy-AM"/>
        </w:rPr>
        <w:t xml:space="preserve">, </w:t>
      </w:r>
      <w:r w:rsidRPr="00A7209A">
        <w:rPr>
          <w:rFonts w:ascii="GHEA Grapalat" w:hAnsi="GHEA Grapalat"/>
          <w:sz w:val="20"/>
          <w:lang w:val="hy-AM"/>
        </w:rPr>
        <w:t>փոխադրման</w:t>
      </w:r>
      <w:r w:rsidRPr="00D52874">
        <w:rPr>
          <w:rFonts w:ascii="GHEA Grapalat" w:hAnsi="GHEA Grapalat"/>
          <w:sz w:val="20"/>
          <w:lang w:val="hy-AM"/>
        </w:rPr>
        <w:t xml:space="preserve">, </w:t>
      </w:r>
      <w:r w:rsidRPr="00A7209A">
        <w:rPr>
          <w:rFonts w:ascii="GHEA Grapalat" w:hAnsi="GHEA Grapalat"/>
          <w:sz w:val="20"/>
          <w:lang w:val="hy-AM"/>
        </w:rPr>
        <w:t>ապահովագրման</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պարգևավճարները</w:t>
      </w:r>
      <w:r w:rsidRPr="00D52874">
        <w:rPr>
          <w:rFonts w:ascii="GHEA Grapalat" w:hAnsi="GHEA Grapalat"/>
          <w:sz w:val="20"/>
          <w:lang w:val="hy-AM"/>
        </w:rPr>
        <w:t xml:space="preserve"> </w:t>
      </w:r>
      <w:r w:rsidRPr="00A7209A">
        <w:rPr>
          <w:rFonts w:ascii="GHEA Grapalat" w:hAnsi="GHEA Grapalat"/>
          <w:sz w:val="20"/>
          <w:lang w:val="hy-AM"/>
        </w:rPr>
        <w:t>և</w:t>
      </w:r>
      <w:r w:rsidRPr="00D52874">
        <w:rPr>
          <w:rFonts w:ascii="GHEA Grapalat" w:hAnsi="GHEA Grapalat"/>
          <w:sz w:val="20"/>
          <w:lang w:val="hy-AM"/>
        </w:rPr>
        <w:t xml:space="preserve"> </w:t>
      </w:r>
      <w:r w:rsidRPr="00A7209A">
        <w:rPr>
          <w:rFonts w:ascii="GHEA Grapalat" w:hAnsi="GHEA Grapalat"/>
          <w:sz w:val="20"/>
          <w:lang w:val="hy-AM"/>
        </w:rPr>
        <w:t>ակնկալվող</w:t>
      </w:r>
      <w:r w:rsidRPr="00D52874">
        <w:rPr>
          <w:rFonts w:ascii="GHEA Grapalat" w:hAnsi="GHEA Grapalat"/>
          <w:sz w:val="20"/>
          <w:lang w:val="hy-AM"/>
        </w:rPr>
        <w:t xml:space="preserve"> </w:t>
      </w:r>
      <w:r w:rsidRPr="00A7209A">
        <w:rPr>
          <w:rFonts w:ascii="GHEA Grapalat" w:hAnsi="GHEA Grapalat"/>
          <w:sz w:val="20"/>
          <w:lang w:val="hy-AM"/>
        </w:rPr>
        <w:t>շահույթը։</w:t>
      </w:r>
    </w:p>
    <w:p w14:paraId="60001E5D" w14:textId="77777777" w:rsidR="00642BF3" w:rsidRPr="00A7209A" w:rsidRDefault="00642BF3" w:rsidP="00642BF3">
      <w:pPr>
        <w:ind w:firstLine="720"/>
        <w:jc w:val="both"/>
        <w:rPr>
          <w:rFonts w:ascii="GHEA Grapalat" w:hAnsi="GHEA Grapalat"/>
          <w:sz w:val="20"/>
          <w:lang w:val="hy-AM"/>
        </w:rPr>
      </w:pPr>
      <w:r w:rsidRPr="00A7209A">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7F99B850" w14:textId="77777777" w:rsidR="00642BF3" w:rsidRPr="00203C48" w:rsidRDefault="00642BF3" w:rsidP="00642BF3">
      <w:pPr>
        <w:ind w:firstLine="709"/>
        <w:jc w:val="both"/>
        <w:rPr>
          <w:rFonts w:ascii="Sylfaen" w:hAnsi="Sylfaen" w:cs="Sylfaen"/>
          <w:b/>
          <w:sz w:val="22"/>
          <w:szCs w:val="22"/>
          <w:lang w:val="hy-AM"/>
        </w:rPr>
      </w:pPr>
      <w:r w:rsidRPr="00D52874">
        <w:rPr>
          <w:rFonts w:ascii="GHEA Grapalat" w:hAnsi="GHEA Grapalat"/>
          <w:sz w:val="20"/>
          <w:lang w:val="hy-AM"/>
        </w:rPr>
        <w:t>3</w:t>
      </w:r>
      <w:r w:rsidRPr="00752623">
        <w:rPr>
          <w:rFonts w:ascii="GHEA Grapalat" w:hAnsi="GHEA Grapalat"/>
          <w:sz w:val="20"/>
          <w:lang w:val="hy-AM"/>
        </w:rPr>
        <w:t>.</w:t>
      </w:r>
      <w:r w:rsidRPr="005A2C08">
        <w:rPr>
          <w:rFonts w:ascii="GHEA Grapalat" w:hAnsi="GHEA Grapalat"/>
          <w:sz w:val="20"/>
          <w:lang w:val="hy-AM"/>
        </w:rPr>
        <w:t>2</w:t>
      </w:r>
      <w:r w:rsidRPr="00752623">
        <w:rPr>
          <w:rFonts w:ascii="GHEA Grapalat" w:hAnsi="GHEA Grapalat"/>
          <w:sz w:val="20"/>
          <w:lang w:val="hy-AM"/>
        </w:rPr>
        <w:t xml:space="preserve"> </w:t>
      </w:r>
      <w:r w:rsidRPr="00A7209A">
        <w:rPr>
          <w:rFonts w:ascii="GHEA Grapalat" w:hAnsi="GHEA Grapalat"/>
          <w:sz w:val="20"/>
          <w:lang w:val="hy-AM"/>
        </w:rPr>
        <w:t>Գնորդն</w:t>
      </w:r>
      <w:r w:rsidRPr="00CA4BE4">
        <w:rPr>
          <w:rFonts w:ascii="GHEA Grapalat" w:hAnsi="GHEA Grapalat"/>
          <w:sz w:val="20"/>
          <w:lang w:val="hy-AM"/>
        </w:rPr>
        <w:t xml:space="preserve"> </w:t>
      </w:r>
      <w:r w:rsidRPr="00A7209A">
        <w:rPr>
          <w:rFonts w:ascii="GHEA Grapalat" w:hAnsi="GHEA Grapalat"/>
          <w:sz w:val="20"/>
          <w:lang w:val="hy-AM"/>
        </w:rPr>
        <w:t>իրեն</w:t>
      </w:r>
      <w:r w:rsidRPr="00CA4BE4">
        <w:rPr>
          <w:rFonts w:ascii="GHEA Grapalat" w:hAnsi="GHEA Grapalat"/>
          <w:sz w:val="20"/>
          <w:lang w:val="hy-AM"/>
        </w:rPr>
        <w:t xml:space="preserve"> </w:t>
      </w:r>
      <w:r w:rsidRPr="00A7209A">
        <w:rPr>
          <w:rFonts w:ascii="GHEA Grapalat" w:hAnsi="GHEA Grapalat"/>
          <w:sz w:val="20"/>
          <w:lang w:val="hy-AM"/>
        </w:rPr>
        <w:t>մատակարարված</w:t>
      </w:r>
      <w:r w:rsidRPr="00CA4BE4">
        <w:rPr>
          <w:rFonts w:ascii="GHEA Grapalat" w:hAnsi="GHEA Grapalat"/>
          <w:sz w:val="20"/>
          <w:lang w:val="hy-AM"/>
        </w:rPr>
        <w:t xml:space="preserve"> </w:t>
      </w:r>
      <w:r w:rsidRPr="00A7209A">
        <w:rPr>
          <w:rFonts w:ascii="GHEA Grapalat" w:hAnsi="GHEA Grapalat"/>
          <w:sz w:val="20"/>
          <w:lang w:val="hy-AM"/>
        </w:rPr>
        <w:t>Ապրանքի</w:t>
      </w:r>
      <w:r w:rsidRPr="00CA4BE4">
        <w:rPr>
          <w:rFonts w:ascii="GHEA Grapalat" w:hAnsi="GHEA Grapalat"/>
          <w:sz w:val="20"/>
          <w:lang w:val="hy-AM"/>
        </w:rPr>
        <w:t xml:space="preserve"> </w:t>
      </w:r>
      <w:r w:rsidRPr="00A7209A">
        <w:rPr>
          <w:rFonts w:ascii="GHEA Grapalat" w:hAnsi="GHEA Grapalat"/>
          <w:sz w:val="20"/>
          <w:lang w:val="hy-AM"/>
        </w:rPr>
        <w:t>դիմաց</w:t>
      </w:r>
      <w:r w:rsidRPr="00CA4BE4">
        <w:rPr>
          <w:rFonts w:ascii="GHEA Grapalat" w:hAnsi="GHEA Grapalat"/>
          <w:sz w:val="20"/>
          <w:lang w:val="hy-AM"/>
        </w:rPr>
        <w:t xml:space="preserve"> </w:t>
      </w:r>
      <w:r w:rsidRPr="00A7209A">
        <w:rPr>
          <w:rFonts w:ascii="GHEA Grapalat" w:hAnsi="GHEA Grapalat"/>
          <w:sz w:val="20"/>
          <w:lang w:val="hy-AM"/>
        </w:rPr>
        <w:t>վճարում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ՀՀ</w:t>
      </w:r>
      <w:r w:rsidRPr="00CA4BE4">
        <w:rPr>
          <w:rFonts w:ascii="GHEA Grapalat" w:hAnsi="GHEA Grapalat"/>
          <w:sz w:val="20"/>
          <w:lang w:val="hy-AM"/>
        </w:rPr>
        <w:t xml:space="preserve"> </w:t>
      </w:r>
      <w:r w:rsidRPr="00A7209A">
        <w:rPr>
          <w:rFonts w:ascii="GHEA Grapalat" w:hAnsi="GHEA Grapalat"/>
          <w:sz w:val="20"/>
          <w:lang w:val="hy-AM"/>
        </w:rPr>
        <w:t>դրամով</w:t>
      </w:r>
      <w:r w:rsidRPr="00CA4BE4">
        <w:rPr>
          <w:rFonts w:ascii="GHEA Grapalat" w:hAnsi="GHEA Grapalat"/>
          <w:sz w:val="20"/>
          <w:lang w:val="hy-AM"/>
        </w:rPr>
        <w:t xml:space="preserve"> </w:t>
      </w:r>
      <w:r w:rsidRPr="00A7209A">
        <w:rPr>
          <w:rFonts w:ascii="GHEA Grapalat" w:hAnsi="GHEA Grapalat"/>
          <w:sz w:val="20"/>
          <w:lang w:val="hy-AM"/>
        </w:rPr>
        <w:t>անկանխիկ</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միջոցները</w:t>
      </w:r>
      <w:r w:rsidRPr="00CA4BE4">
        <w:rPr>
          <w:rFonts w:ascii="GHEA Grapalat" w:hAnsi="GHEA Grapalat"/>
          <w:sz w:val="20"/>
          <w:lang w:val="hy-AM"/>
        </w:rPr>
        <w:t xml:space="preserve"> </w:t>
      </w:r>
      <w:r w:rsidRPr="00A7209A">
        <w:rPr>
          <w:rFonts w:ascii="GHEA Grapalat" w:hAnsi="GHEA Grapalat"/>
          <w:sz w:val="20"/>
          <w:lang w:val="hy-AM"/>
        </w:rPr>
        <w:t>Վաճառողի</w:t>
      </w:r>
      <w:r w:rsidRPr="00CA4BE4">
        <w:rPr>
          <w:rFonts w:ascii="GHEA Grapalat" w:hAnsi="GHEA Grapalat"/>
          <w:sz w:val="20"/>
          <w:lang w:val="hy-AM"/>
        </w:rPr>
        <w:t xml:space="preserve"> </w:t>
      </w:r>
      <w:r w:rsidRPr="00A7209A">
        <w:rPr>
          <w:rFonts w:ascii="GHEA Grapalat" w:hAnsi="GHEA Grapalat"/>
          <w:sz w:val="20"/>
          <w:lang w:val="hy-AM"/>
        </w:rPr>
        <w:t>հաշվարկային</w:t>
      </w:r>
      <w:r w:rsidRPr="00CA4BE4">
        <w:rPr>
          <w:rFonts w:ascii="GHEA Grapalat" w:hAnsi="GHEA Grapalat"/>
          <w:sz w:val="20"/>
          <w:lang w:val="hy-AM"/>
        </w:rPr>
        <w:t xml:space="preserve"> </w:t>
      </w:r>
      <w:r w:rsidRPr="00A7209A">
        <w:rPr>
          <w:rFonts w:ascii="GHEA Grapalat" w:hAnsi="GHEA Grapalat"/>
          <w:sz w:val="20"/>
          <w:lang w:val="hy-AM"/>
        </w:rPr>
        <w:t>հաշվին</w:t>
      </w:r>
      <w:r w:rsidRPr="00CA4BE4">
        <w:rPr>
          <w:rFonts w:ascii="GHEA Grapalat" w:hAnsi="GHEA Grapalat"/>
          <w:sz w:val="20"/>
          <w:lang w:val="hy-AM"/>
        </w:rPr>
        <w:t xml:space="preserve"> </w:t>
      </w:r>
      <w:r w:rsidRPr="00A7209A">
        <w:rPr>
          <w:rFonts w:ascii="GHEA Grapalat" w:hAnsi="GHEA Grapalat"/>
          <w:sz w:val="20"/>
          <w:lang w:val="hy-AM"/>
        </w:rPr>
        <w:t>փոխանցելու</w:t>
      </w:r>
      <w:r w:rsidRPr="00CA4BE4">
        <w:rPr>
          <w:rFonts w:ascii="GHEA Grapalat" w:hAnsi="GHEA Grapalat"/>
          <w:sz w:val="20"/>
          <w:lang w:val="hy-AM"/>
        </w:rPr>
        <w:t xml:space="preserve"> </w:t>
      </w:r>
      <w:r w:rsidRPr="00A7209A">
        <w:rPr>
          <w:rFonts w:ascii="GHEA Grapalat" w:hAnsi="GHEA Grapalat"/>
          <w:sz w:val="20"/>
          <w:lang w:val="hy-AM"/>
        </w:rPr>
        <w:t>միջոցով։</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միջոցների</w:t>
      </w:r>
      <w:r w:rsidRPr="00CA4BE4">
        <w:rPr>
          <w:rFonts w:ascii="GHEA Grapalat" w:hAnsi="GHEA Grapalat"/>
          <w:sz w:val="20"/>
          <w:lang w:val="hy-AM"/>
        </w:rPr>
        <w:t xml:space="preserve"> </w:t>
      </w:r>
      <w:r w:rsidRPr="00A7209A">
        <w:rPr>
          <w:rFonts w:ascii="GHEA Grapalat" w:hAnsi="GHEA Grapalat"/>
          <w:sz w:val="20"/>
          <w:lang w:val="hy-AM"/>
        </w:rPr>
        <w:t>փոխանցումը</w:t>
      </w:r>
      <w:r w:rsidRPr="00CA4BE4">
        <w:rPr>
          <w:rFonts w:ascii="GHEA Grapalat" w:hAnsi="GHEA Grapalat"/>
          <w:sz w:val="20"/>
          <w:lang w:val="hy-AM"/>
        </w:rPr>
        <w:t xml:space="preserve"> </w:t>
      </w:r>
      <w:r w:rsidRPr="00A7209A">
        <w:rPr>
          <w:rFonts w:ascii="GHEA Grapalat" w:hAnsi="GHEA Grapalat"/>
          <w:sz w:val="20"/>
          <w:lang w:val="hy-AM"/>
        </w:rPr>
        <w:t>կատարվում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հանձման</w:t>
      </w:r>
      <w:r w:rsidRPr="00CA4BE4">
        <w:rPr>
          <w:rFonts w:ascii="GHEA Grapalat" w:hAnsi="GHEA Grapalat"/>
          <w:sz w:val="20"/>
          <w:lang w:val="hy-AM"/>
        </w:rPr>
        <w:t>-</w:t>
      </w:r>
      <w:r w:rsidRPr="00A7209A">
        <w:rPr>
          <w:rFonts w:ascii="GHEA Grapalat" w:hAnsi="GHEA Grapalat"/>
          <w:sz w:val="20"/>
          <w:lang w:val="hy-AM"/>
        </w:rPr>
        <w:t>ընդունման</w:t>
      </w:r>
      <w:r w:rsidRPr="00CA4BE4">
        <w:rPr>
          <w:rFonts w:ascii="GHEA Grapalat" w:hAnsi="GHEA Grapalat"/>
          <w:sz w:val="20"/>
          <w:lang w:val="hy-AM"/>
        </w:rPr>
        <w:t xml:space="preserve"> </w:t>
      </w:r>
      <w:r w:rsidRPr="00A7209A">
        <w:rPr>
          <w:rFonts w:ascii="GHEA Grapalat" w:hAnsi="GHEA Grapalat"/>
          <w:sz w:val="20"/>
          <w:lang w:val="hy-AM"/>
        </w:rPr>
        <w:t>արձանագրության</w:t>
      </w:r>
      <w:r w:rsidRPr="00CA4BE4">
        <w:rPr>
          <w:rFonts w:ascii="GHEA Grapalat" w:hAnsi="GHEA Grapalat"/>
          <w:sz w:val="20"/>
          <w:lang w:val="hy-AM"/>
        </w:rPr>
        <w:t xml:space="preserve"> </w:t>
      </w:r>
      <w:r w:rsidRPr="00A7209A">
        <w:rPr>
          <w:rFonts w:ascii="GHEA Grapalat" w:hAnsi="GHEA Grapalat"/>
          <w:sz w:val="20"/>
          <w:lang w:val="hy-AM"/>
        </w:rPr>
        <w:t>հիման</w:t>
      </w:r>
      <w:r w:rsidRPr="00CA4BE4">
        <w:rPr>
          <w:rFonts w:ascii="GHEA Grapalat" w:hAnsi="GHEA Grapalat"/>
          <w:sz w:val="20"/>
          <w:lang w:val="hy-AM"/>
        </w:rPr>
        <w:t xml:space="preserve"> </w:t>
      </w:r>
      <w:r w:rsidRPr="00A7209A">
        <w:rPr>
          <w:rFonts w:ascii="GHEA Grapalat" w:hAnsi="GHEA Grapalat"/>
          <w:sz w:val="20"/>
          <w:lang w:val="hy-AM"/>
        </w:rPr>
        <w:t>վրա</w:t>
      </w:r>
      <w:r w:rsidRPr="00CA4BE4">
        <w:rPr>
          <w:rFonts w:ascii="GHEA Grapalat" w:hAnsi="GHEA Grapalat"/>
          <w:sz w:val="20"/>
          <w:lang w:val="hy-AM"/>
        </w:rPr>
        <w:t xml:space="preserve">`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ապրանքը</w:t>
      </w:r>
      <w:r w:rsidRPr="00CA4BE4">
        <w:rPr>
          <w:rFonts w:ascii="GHEA Grapalat" w:hAnsi="GHEA Grapalat"/>
          <w:sz w:val="20"/>
          <w:lang w:val="hy-AM"/>
        </w:rPr>
        <w:t xml:space="preserve"> </w:t>
      </w:r>
      <w:r w:rsidRPr="008C1D39">
        <w:rPr>
          <w:rFonts w:ascii="GHEA Grapalat" w:hAnsi="GHEA Grapalat"/>
          <w:sz w:val="20"/>
          <w:lang w:val="hy-AM"/>
        </w:rPr>
        <w:t>Գ</w:t>
      </w:r>
      <w:r>
        <w:rPr>
          <w:rFonts w:ascii="GHEA Grapalat" w:hAnsi="GHEA Grapalat"/>
          <w:sz w:val="20"/>
          <w:lang w:val="hy-AM"/>
        </w:rPr>
        <w:t>նորդի</w:t>
      </w:r>
      <w:r w:rsidRPr="008C1D39">
        <w:rPr>
          <w:rFonts w:ascii="GHEA Grapalat" w:hAnsi="GHEA Grapalat"/>
          <w:sz w:val="20"/>
          <w:lang w:val="hy-AM"/>
        </w:rPr>
        <w:t xml:space="preserve"> կողմից ընդունվելու </w:t>
      </w:r>
      <w:r w:rsidRPr="00A7209A">
        <w:rPr>
          <w:rFonts w:ascii="GHEA Grapalat" w:hAnsi="GHEA Grapalat"/>
          <w:sz w:val="20"/>
          <w:lang w:val="hy-AM"/>
        </w:rPr>
        <w:t>պահից`</w:t>
      </w:r>
      <w:r w:rsidRPr="00922817">
        <w:rPr>
          <w:rFonts w:ascii="Sylfaen" w:hAnsi="Sylfaen"/>
          <w:sz w:val="22"/>
          <w:szCs w:val="22"/>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p>
    <w:p w14:paraId="4740CFCC" w14:textId="77777777" w:rsidR="00642BF3" w:rsidRPr="002F58FE" w:rsidRDefault="00642BF3" w:rsidP="00642BF3">
      <w:pPr>
        <w:ind w:firstLine="709"/>
        <w:jc w:val="both"/>
        <w:rPr>
          <w:rFonts w:ascii="GHEA Grapalat" w:hAnsi="GHEA Grapalat"/>
          <w:b/>
          <w:sz w:val="20"/>
          <w:lang w:val="hy-AM"/>
        </w:rPr>
      </w:pPr>
    </w:p>
    <w:p w14:paraId="1C708CF8"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14:paraId="24DCC0FD" w14:textId="6C67532E" w:rsidR="00642BF3" w:rsidRPr="002F58FE" w:rsidRDefault="00642BF3" w:rsidP="00642BF3">
      <w:pPr>
        <w:ind w:firstLine="709"/>
        <w:jc w:val="both"/>
        <w:rPr>
          <w:rFonts w:ascii="GHEA Grapalat" w:hAnsi="GHEA Grapalat"/>
          <w:sz w:val="20"/>
          <w:lang w:val="hy-AM"/>
        </w:rPr>
      </w:pPr>
      <w:r w:rsidRPr="00AE2768">
        <w:rPr>
          <w:rFonts w:ascii="GHEA Grapalat" w:hAnsi="GHEA Grapalat"/>
          <w:sz w:val="20"/>
          <w:lang w:val="hy-AM"/>
        </w:rPr>
        <w:t>4.1 Վաճառո</w:t>
      </w:r>
      <w:r w:rsidR="00AB1008">
        <w:rPr>
          <w:rFonts w:ascii="GHEA Grapalat" w:hAnsi="GHEA Grapalat"/>
          <w:sz w:val="20"/>
          <w:lang w:val="hy-AM"/>
        </w:rPr>
        <w:t>ղը երաշխավորում է մատակարարված ա</w:t>
      </w:r>
      <w:r w:rsidRPr="00AE2768">
        <w:rPr>
          <w:rFonts w:ascii="GHEA Grapalat" w:hAnsi="GHEA Grapalat"/>
          <w:sz w:val="20"/>
          <w:lang w:val="hy-AM"/>
        </w:rPr>
        <w:t>պրանքի որակի համապատասխանությունը պետական ստանդարտի պահանջներին։</w:t>
      </w:r>
      <w:r w:rsidRPr="002F58FE">
        <w:rPr>
          <w:rFonts w:ascii="GHEA Grapalat" w:hAnsi="GHEA Grapalat"/>
          <w:sz w:val="20"/>
          <w:lang w:val="hy-AM"/>
        </w:rPr>
        <w:t xml:space="preserve"> </w:t>
      </w:r>
    </w:p>
    <w:p w14:paraId="43E47AE8" w14:textId="77777777" w:rsidR="00642BF3" w:rsidRPr="00AE2768" w:rsidRDefault="00642BF3" w:rsidP="00642BF3">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sidRPr="00AE2768">
        <w:rPr>
          <w:rFonts w:ascii="GHEA Grapalat" w:hAnsi="GHEA Grapalat" w:cs="Sylfaen"/>
          <w:color w:val="FFFFFF"/>
          <w:sz w:val="20"/>
          <w:vertAlign w:val="superscript"/>
          <w:lang w:val="pt-BR"/>
        </w:rPr>
        <w:t>31</w:t>
      </w:r>
      <w:r w:rsidRPr="00AE2768">
        <w:rPr>
          <w:rStyle w:val="FootnoteReference"/>
          <w:rFonts w:ascii="GHEA Grapalat" w:hAnsi="GHEA Grapalat" w:cs="Sylfaen"/>
          <w:color w:val="FFFFFF"/>
          <w:sz w:val="20"/>
          <w:lang w:val="pt-BR"/>
        </w:rPr>
        <w:footnoteReference w:id="13"/>
      </w:r>
    </w:p>
    <w:p w14:paraId="2F4BFDAF" w14:textId="77777777" w:rsidR="00642BF3" w:rsidRPr="00AE2768" w:rsidRDefault="00642BF3" w:rsidP="00642BF3">
      <w:pPr>
        <w:ind w:firstLine="709"/>
        <w:jc w:val="both"/>
        <w:rPr>
          <w:rFonts w:ascii="GHEA Grapalat" w:hAnsi="GHEA Grapalat"/>
          <w:sz w:val="20"/>
          <w:lang w:val="hy-AM"/>
        </w:rPr>
      </w:pPr>
    </w:p>
    <w:p w14:paraId="114FEF87"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14:paraId="42A4D66D"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48C2D8E8" w14:textId="77777777" w:rsidR="00642BF3" w:rsidRPr="00AE2768" w:rsidRDefault="00642BF3" w:rsidP="00642BF3">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2F58FE">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2F58FE">
        <w:rPr>
          <w:rFonts w:ascii="GHEA Grapalat" w:hAnsi="GHEA Grapalat" w:cs="Sylfaen"/>
          <w:sz w:val="20"/>
          <w:szCs w:val="20"/>
          <w:lang w:val="hy-AM"/>
        </w:rPr>
        <w:t xml:space="preserve">ան </w:t>
      </w:r>
      <w:r w:rsidRPr="002F58FE">
        <w:rPr>
          <w:rFonts w:ascii="GHEA Grapalat" w:hAnsi="GHEA Grapalat" w:cs="Sylfaen"/>
          <w:sz w:val="20"/>
          <w:szCs w:val="20"/>
          <w:u w:val="single"/>
          <w:lang w:val="hy-AM"/>
        </w:rPr>
        <w:t>2</w:t>
      </w:r>
      <w:r w:rsidRPr="002F58FE">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14:paraId="760816CB"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2F5F53C5"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71D874D"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42DC93E7" w14:textId="77777777" w:rsidR="00642BF3" w:rsidRPr="00AE2768" w:rsidRDefault="00642BF3" w:rsidP="00642BF3">
      <w:pPr>
        <w:ind w:firstLine="540"/>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D62501">
        <w:rPr>
          <w:rFonts w:ascii="GHEA Grapalat" w:hAnsi="GHEA Grapalat" w:cs="Sylfaen"/>
          <w:sz w:val="20"/>
          <w:szCs w:val="20"/>
          <w:lang w:val="hy-AM"/>
        </w:rPr>
        <w:t>20</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322D35F"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14:paraId="0A139DCF" w14:textId="77777777" w:rsidR="00642BF3" w:rsidRPr="00AE2768" w:rsidRDefault="00642BF3" w:rsidP="00642BF3">
      <w:pPr>
        <w:ind w:firstLine="720"/>
        <w:jc w:val="both"/>
        <w:rPr>
          <w:rFonts w:ascii="GHEA Grapalat" w:hAnsi="GHEA Grapalat" w:cs="Sylfaen"/>
          <w:sz w:val="20"/>
          <w:lang w:val="hy-AM"/>
        </w:rPr>
      </w:pPr>
    </w:p>
    <w:p w14:paraId="2D99CDD1"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lastRenderedPageBreak/>
        <w:t>6. ԿՈՂՄԵՐԻ ՊԱՏԱՍԽԱՆԱՏՎՈՒԹՅՈՒՆԸ</w:t>
      </w:r>
    </w:p>
    <w:p w14:paraId="0079869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512C58F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2D5EECD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2F58FE">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FootnoteReference"/>
          <w:rFonts w:ascii="GHEA Grapalat" w:hAnsi="GHEA Grapalat"/>
          <w:color w:val="FFFFFF"/>
          <w:sz w:val="20"/>
          <w:lang w:val="hy-AM"/>
        </w:rPr>
        <w:footnoteReference w:id="14"/>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2DB05D2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1F37138" w14:textId="357CED09"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 xml:space="preserve">(զրո ամբողջ հինգ </w:t>
      </w:r>
      <w:r w:rsidR="00EE631A">
        <w:rPr>
          <w:rFonts w:ascii="GHEA Grapalat" w:hAnsi="GHEA Grapalat" w:cs="Sylfaen"/>
          <w:sz w:val="20"/>
          <w:lang w:val="hy-AM"/>
        </w:rPr>
        <w:t>հարյուրե</w:t>
      </w:r>
      <w:r w:rsidRPr="00AE2768">
        <w:rPr>
          <w:rFonts w:ascii="GHEA Grapalat" w:hAnsi="GHEA Grapalat" w:cs="Sylfaen"/>
          <w:sz w:val="20"/>
          <w:lang w:val="hy-AM"/>
        </w:rPr>
        <w:t>րորդական) տոկոսի</w:t>
      </w:r>
      <w:r w:rsidRPr="00AE2768">
        <w:rPr>
          <w:rFonts w:ascii="GHEA Grapalat" w:hAnsi="GHEA Grapalat"/>
          <w:sz w:val="20"/>
          <w:lang w:val="hy-AM"/>
        </w:rPr>
        <w:t xml:space="preserve">  չափով։</w:t>
      </w:r>
    </w:p>
    <w:p w14:paraId="534B646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0E58D02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36ACEF" w14:textId="77777777" w:rsidR="00642BF3" w:rsidRPr="00AE2768" w:rsidRDefault="00642BF3" w:rsidP="00642BF3">
      <w:pPr>
        <w:ind w:firstLine="709"/>
        <w:jc w:val="both"/>
        <w:rPr>
          <w:rFonts w:ascii="GHEA Grapalat" w:hAnsi="GHEA Grapalat"/>
          <w:sz w:val="20"/>
          <w:lang w:val="hy-AM"/>
        </w:rPr>
      </w:pPr>
    </w:p>
    <w:p w14:paraId="4C94FFDA"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14:paraId="0B281C6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CD73560" w14:textId="77777777" w:rsidR="00642BF3" w:rsidRPr="00AE2768" w:rsidRDefault="00642BF3" w:rsidP="00642BF3">
      <w:pPr>
        <w:ind w:firstLine="709"/>
        <w:jc w:val="both"/>
        <w:rPr>
          <w:rFonts w:ascii="GHEA Grapalat" w:hAnsi="GHEA Grapalat"/>
          <w:sz w:val="20"/>
          <w:lang w:val="hy-AM"/>
        </w:rPr>
      </w:pPr>
    </w:p>
    <w:p w14:paraId="07276B10" w14:textId="77777777" w:rsidR="00642BF3" w:rsidRPr="001E680E" w:rsidRDefault="00642BF3" w:rsidP="00642BF3">
      <w:pPr>
        <w:ind w:firstLine="709"/>
        <w:jc w:val="center"/>
        <w:rPr>
          <w:rFonts w:ascii="GHEA Grapalat" w:hAnsi="GHEA Grapalat"/>
          <w:b/>
          <w:sz w:val="20"/>
          <w:lang w:val="hy-AM"/>
        </w:rPr>
      </w:pPr>
      <w:r w:rsidRPr="001E680E">
        <w:rPr>
          <w:rFonts w:ascii="GHEA Grapalat" w:hAnsi="GHEA Grapalat"/>
          <w:b/>
          <w:sz w:val="20"/>
          <w:lang w:val="hy-AM"/>
        </w:rPr>
        <w:t>8. ԱՅԼ ՊԱՅՄԱՆՆԵՐ</w:t>
      </w:r>
    </w:p>
    <w:p w14:paraId="7E13BA4A" w14:textId="302E7BD3" w:rsidR="00850578" w:rsidRPr="00BD6A13" w:rsidRDefault="00850578" w:rsidP="00850578">
      <w:pPr>
        <w:tabs>
          <w:tab w:val="left" w:pos="1276"/>
        </w:tabs>
        <w:ind w:firstLine="720"/>
        <w:jc w:val="both"/>
        <w:rPr>
          <w:rFonts w:ascii="GHEA Grapalat" w:hAnsi="GHEA Grapalat" w:cs="Sylfaen"/>
          <w:sz w:val="20"/>
          <w:szCs w:val="20"/>
          <w:lang w:val="hy-AM"/>
        </w:rPr>
      </w:pPr>
      <w:r w:rsidRPr="001E680E">
        <w:rPr>
          <w:rFonts w:ascii="GHEA Grapalat" w:hAnsi="GHEA Grapalat" w:cs="Sylfaen"/>
          <w:sz w:val="20"/>
          <w:lang w:val="hy-AM"/>
        </w:rPr>
        <w:t>8.</w:t>
      </w:r>
      <w:r w:rsidRPr="00BD6A13">
        <w:rPr>
          <w:rFonts w:ascii="GHEA Grapalat" w:hAnsi="GHEA Grapalat" w:cs="Sylfaen"/>
          <w:sz w:val="20"/>
          <w:szCs w:val="20"/>
          <w:lang w:val="hy-AM"/>
        </w:rPr>
        <w:t>1 Պայմանագիրն ուժի մեջ է մտնում Կողմերի ստորագրման պահից և գործում է մինչև 202</w:t>
      </w:r>
      <w:r w:rsidR="006C2CC2" w:rsidRPr="008E6435">
        <w:rPr>
          <w:rFonts w:ascii="GHEA Grapalat" w:hAnsi="GHEA Grapalat" w:cs="Sylfaen"/>
          <w:sz w:val="20"/>
          <w:szCs w:val="20"/>
          <w:lang w:val="hy-AM"/>
        </w:rPr>
        <w:t>6</w:t>
      </w:r>
      <w:r w:rsidRPr="00BD6A13">
        <w:rPr>
          <w:rFonts w:ascii="GHEA Grapalat" w:hAnsi="GHEA Grapalat" w:cs="Sylfaen"/>
          <w:sz w:val="20"/>
          <w:szCs w:val="20"/>
          <w:lang w:val="hy-AM"/>
        </w:rPr>
        <w:t>թ-ի դեկտեմբերի 30-ը կամ մինչև կողմերի Պայմանագրով ստանձնած պարտավորությունների ողջ ծավալով կատարումը, բայց ոչ ուշ, քան 202</w:t>
      </w:r>
      <w:r w:rsidR="006C2CC2" w:rsidRPr="008E6435">
        <w:rPr>
          <w:rFonts w:ascii="GHEA Grapalat" w:hAnsi="GHEA Grapalat" w:cs="Sylfaen"/>
          <w:sz w:val="20"/>
          <w:szCs w:val="20"/>
          <w:lang w:val="hy-AM"/>
        </w:rPr>
        <w:t>7</w:t>
      </w:r>
      <w:r w:rsidRPr="00BD6A13">
        <w:rPr>
          <w:rFonts w:ascii="GHEA Grapalat" w:hAnsi="GHEA Grapalat" w:cs="Sylfaen"/>
          <w:sz w:val="20"/>
          <w:szCs w:val="20"/>
          <w:lang w:val="hy-AM"/>
        </w:rPr>
        <w:t xml:space="preserve"> թվականի հունվարի 31-ը։ </w:t>
      </w:r>
    </w:p>
    <w:p w14:paraId="55DEB599" w14:textId="7E761DAA" w:rsidR="00850578" w:rsidRPr="00BD6A13" w:rsidRDefault="00850578" w:rsidP="00850578">
      <w:pPr>
        <w:tabs>
          <w:tab w:val="left" w:pos="1276"/>
        </w:tabs>
        <w:ind w:firstLine="720"/>
        <w:jc w:val="both"/>
        <w:rPr>
          <w:rFonts w:ascii="GHEA Grapalat" w:hAnsi="GHEA Grapalat" w:cs="Sylfaen"/>
          <w:b/>
          <w:sz w:val="20"/>
          <w:szCs w:val="20"/>
          <w:lang w:val="hy-AM"/>
        </w:rPr>
      </w:pPr>
      <w:r w:rsidRPr="00BD6A13">
        <w:rPr>
          <w:rStyle w:val="FootnoteReference"/>
          <w:rFonts w:ascii="GHEA Grapalat" w:hAnsi="GHEA Grapalat" w:cs="Sylfaen"/>
          <w:color w:val="FFFFFF"/>
          <w:sz w:val="20"/>
          <w:szCs w:val="20"/>
          <w:lang w:val="hy-AM"/>
        </w:rPr>
        <w:footnoteReference w:id="15"/>
      </w:r>
      <w:r w:rsidRPr="00BD6A13">
        <w:rPr>
          <w:rFonts w:ascii="GHEA Grapalat" w:hAnsi="GHEA Grapalat" w:cs="Sylfaen"/>
          <w:b/>
          <w:sz w:val="20"/>
          <w:szCs w:val="20"/>
          <w:lang w:val="hy-AM"/>
        </w:rPr>
        <w:t>8.1.1  Պայմանագրով նախատեսված չափաբաժինը և դրանով սահմանված քանակները և ծավալները Պատվիրատուն կարող է ամբողջությամբ չպատվիրել գնումների մասին օրենսդրությամբ  սահմանված կարգով և այդ չպատվիրված մասով պայմանագիրը համարվելու է Կողմերի համար լուծված` պայմանագրի գործողության ժամկետի ավարտով, բայց ոչ ուշ, քան  202</w:t>
      </w:r>
      <w:r w:rsidR="006C2CC2" w:rsidRPr="008E6435">
        <w:rPr>
          <w:rFonts w:ascii="GHEA Grapalat" w:hAnsi="GHEA Grapalat" w:cs="Sylfaen"/>
          <w:b/>
          <w:sz w:val="20"/>
          <w:szCs w:val="20"/>
          <w:lang w:val="hy-AM"/>
        </w:rPr>
        <w:t>7</w:t>
      </w:r>
      <w:r w:rsidRPr="00BD6A13">
        <w:rPr>
          <w:rFonts w:ascii="GHEA Grapalat" w:hAnsi="GHEA Grapalat" w:cs="Sylfaen"/>
          <w:b/>
          <w:sz w:val="20"/>
          <w:szCs w:val="20"/>
          <w:lang w:val="hy-AM"/>
        </w:rPr>
        <w:t xml:space="preserve"> թ.-նի հունվարի 31-ը:</w:t>
      </w:r>
    </w:p>
    <w:p w14:paraId="50C4A5AF" w14:textId="77777777" w:rsidR="00642BF3" w:rsidRPr="001E680E" w:rsidRDefault="00642BF3" w:rsidP="00642BF3">
      <w:pPr>
        <w:tabs>
          <w:tab w:val="left" w:pos="1276"/>
        </w:tabs>
        <w:ind w:firstLine="720"/>
        <w:jc w:val="both"/>
        <w:rPr>
          <w:rFonts w:ascii="GHEA Grapalat" w:hAnsi="GHEA Grapalat" w:cs="Sylfaen"/>
          <w:sz w:val="20"/>
          <w:lang w:val="hy-AM"/>
        </w:rPr>
      </w:pPr>
      <w:r w:rsidRPr="001E680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3151739" w14:textId="77777777" w:rsidR="00642BF3" w:rsidRPr="00AE2768" w:rsidRDefault="00642BF3" w:rsidP="00642BF3">
      <w:pPr>
        <w:shd w:val="clear" w:color="auto" w:fill="FFFFFF"/>
        <w:ind w:firstLine="720"/>
        <w:jc w:val="both"/>
        <w:rPr>
          <w:rFonts w:ascii="GHEA Grapalat" w:hAnsi="GHEA Grapalat"/>
          <w:color w:val="000000"/>
          <w:lang w:val="hy-AM"/>
        </w:rPr>
      </w:pPr>
      <w:r w:rsidRPr="001E680E">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w:t>
      </w:r>
      <w:r w:rsidRPr="001E680E">
        <w:rPr>
          <w:rFonts w:ascii="GHEA Grapalat" w:hAnsi="GHEA Grapalat" w:cs="Sylfaen"/>
          <w:sz w:val="20"/>
          <w:lang w:val="hy-AM"/>
        </w:rPr>
        <w:lastRenderedPageBreak/>
        <w:t>Վաճառողը ներկայացրել է կեղծ փաստաթղթեր (տեղեկություններ և տվյալներ), կամ վերջինիս ընտրված</w:t>
      </w:r>
      <w:r w:rsidRPr="00AE2768">
        <w:rPr>
          <w:rFonts w:ascii="GHEA Grapalat" w:hAnsi="GHEA Grapalat" w:cs="Sylfaen"/>
          <w:sz w:val="20"/>
          <w:lang w:val="hy-AM"/>
        </w:rPr>
        <w:t xml:space="preserve">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E2768">
        <w:rPr>
          <w:rFonts w:ascii="GHEA Grapalat" w:hAnsi="GHEA Grapalat"/>
          <w:color w:val="000000"/>
          <w:lang w:val="hy-AM"/>
        </w:rPr>
        <w:t xml:space="preserve"> </w:t>
      </w:r>
    </w:p>
    <w:p w14:paraId="7B28A7B7"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1B718A8"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4839C491"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6B36B8DA" w14:textId="77777777" w:rsidR="00642BF3" w:rsidRPr="00AE2768" w:rsidRDefault="00642BF3" w:rsidP="00642BF3">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D5E7CA8" w14:textId="77777777" w:rsidR="00642BF3" w:rsidRPr="00AE2768" w:rsidRDefault="00642BF3" w:rsidP="00642BF3">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14:paraId="1CE0FD71"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E67ABA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AE2768">
        <w:rPr>
          <w:rStyle w:val="FootnoteReference"/>
          <w:rFonts w:ascii="GHEA Grapalat" w:hAnsi="GHEA Grapalat"/>
          <w:color w:val="FFFFFF"/>
          <w:sz w:val="20"/>
          <w:lang w:val="pt-BR"/>
        </w:rPr>
        <w:footnoteReference w:id="16"/>
      </w:r>
    </w:p>
    <w:p w14:paraId="6A31B43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AE2768">
        <w:rPr>
          <w:rStyle w:val="FootnoteReference"/>
          <w:rFonts w:ascii="GHEA Grapalat" w:hAnsi="GHEA Grapalat"/>
          <w:color w:val="FFFFFF"/>
          <w:sz w:val="20"/>
          <w:lang w:val="pt-BR"/>
        </w:rPr>
        <w:footnoteReference w:id="17"/>
      </w:r>
    </w:p>
    <w:p w14:paraId="0FDC380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Pr="00AE2768">
        <w:rPr>
          <w:rFonts w:ascii="GHEA Grapalat" w:hAnsi="GHEA Grapalat" w:cs="Sylfaen"/>
          <w:sz w:val="20"/>
          <w:lang w:val="pt-BR"/>
        </w:rPr>
        <w:t xml:space="preserve">, </w:t>
      </w:r>
      <w:r w:rsidRPr="00AE2768">
        <w:rPr>
          <w:rFonts w:ascii="GHEA Grapalat" w:hAnsi="GHEA Grapalat" w:cs="Sylfaen"/>
          <w:sz w:val="20"/>
        </w:rPr>
        <w:t>իսկ</w:t>
      </w:r>
      <w:r w:rsidRPr="00AE2768">
        <w:rPr>
          <w:rFonts w:ascii="GHEA Grapalat" w:hAnsi="GHEA Grapalat" w:cs="Sylfaen"/>
          <w:sz w:val="20"/>
          <w:lang w:val="pt-BR"/>
        </w:rPr>
        <w:t xml:space="preserve"> </w:t>
      </w:r>
      <w:r w:rsidRPr="00AE2768">
        <w:rPr>
          <w:rFonts w:ascii="GHEA Grapalat" w:hAnsi="GHEA Grapalat" w:cs="Sylfaen"/>
          <w:sz w:val="20"/>
        </w:rPr>
        <w:t>Վաճառողի</w:t>
      </w:r>
      <w:r w:rsidRPr="00AE2768">
        <w:rPr>
          <w:rFonts w:ascii="GHEA Grapalat" w:hAnsi="GHEA Grapalat" w:cs="Sylfaen"/>
          <w:sz w:val="20"/>
          <w:lang w:val="pt-BR"/>
        </w:rPr>
        <w:t xml:space="preserve"> </w:t>
      </w:r>
      <w:r w:rsidRPr="00AE2768">
        <w:rPr>
          <w:rFonts w:ascii="GHEA Grapalat" w:hAnsi="GHEA Grapalat" w:cs="Sylfaen"/>
          <w:sz w:val="20"/>
        </w:rPr>
        <w:t>առաջարկությունը</w:t>
      </w:r>
      <w:r w:rsidRPr="00AE2768">
        <w:rPr>
          <w:rFonts w:ascii="GHEA Grapalat" w:hAnsi="GHEA Grapalat" w:cs="Sylfaen"/>
          <w:sz w:val="20"/>
          <w:lang w:val="pt-BR"/>
        </w:rPr>
        <w:t xml:space="preserve"> </w:t>
      </w:r>
      <w:r w:rsidRPr="00AE2768">
        <w:rPr>
          <w:rFonts w:ascii="GHEA Grapalat" w:hAnsi="GHEA Grapalat" w:cs="Sylfaen"/>
          <w:sz w:val="20"/>
        </w:rPr>
        <w:t>ներկայացվել</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ուշ</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ի</w:t>
      </w:r>
      <w:r w:rsidRPr="00AE2768">
        <w:rPr>
          <w:rFonts w:ascii="GHEA Grapalat" w:hAnsi="GHEA Grapalat" w:cs="Sylfaen"/>
          <w:sz w:val="20"/>
          <w:lang w:val="pt-BR"/>
        </w:rPr>
        <w:t xml:space="preserve"> </w:t>
      </w:r>
      <w:r w:rsidRPr="00AE2768">
        <w:rPr>
          <w:rFonts w:ascii="GHEA Grapalat" w:hAnsi="GHEA Grapalat" w:cs="Sylfaen"/>
          <w:sz w:val="20"/>
        </w:rPr>
        <w:t>սկզբանե</w:t>
      </w:r>
      <w:r w:rsidRPr="00AE2768">
        <w:rPr>
          <w:rFonts w:ascii="GHEA Grapalat" w:hAnsi="GHEA Grapalat" w:cs="Sylfaen"/>
          <w:sz w:val="20"/>
          <w:lang w:val="pt-BR"/>
        </w:rPr>
        <w:t xml:space="preserve"> </w:t>
      </w:r>
      <w:r w:rsidRPr="00AE2768">
        <w:rPr>
          <w:rFonts w:ascii="GHEA Grapalat" w:hAnsi="GHEA Grapalat" w:cs="Sylfaen"/>
          <w:sz w:val="20"/>
        </w:rPr>
        <w:t>մատակարարման</w:t>
      </w:r>
      <w:r w:rsidRPr="00AE2768">
        <w:rPr>
          <w:rFonts w:ascii="GHEA Grapalat" w:hAnsi="GHEA Grapalat" w:cs="Sylfaen"/>
          <w:sz w:val="20"/>
          <w:lang w:val="pt-BR"/>
        </w:rPr>
        <w:t xml:space="preserve"> </w:t>
      </w:r>
      <w:r w:rsidRPr="00AE2768">
        <w:rPr>
          <w:rFonts w:ascii="GHEA Grapalat" w:hAnsi="GHEA Grapalat" w:cs="Sylfaen"/>
          <w:sz w:val="20"/>
        </w:rPr>
        <w:t>համար</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ժամկետը</w:t>
      </w:r>
      <w:r w:rsidRPr="00AE2768">
        <w:rPr>
          <w:rFonts w:ascii="GHEA Grapalat" w:hAnsi="GHEA Grapalat" w:cs="Sylfaen"/>
          <w:sz w:val="20"/>
          <w:lang w:val="pt-BR"/>
        </w:rPr>
        <w:t xml:space="preserve"> </w:t>
      </w:r>
      <w:r w:rsidRPr="00AE2768">
        <w:rPr>
          <w:rFonts w:ascii="GHEA Grapalat" w:hAnsi="GHEA Grapalat" w:cs="Sylfaen"/>
          <w:sz w:val="20"/>
        </w:rPr>
        <w:t>լրանալուց</w:t>
      </w:r>
      <w:r w:rsidRPr="00AE2768">
        <w:rPr>
          <w:rFonts w:ascii="GHEA Grapalat" w:hAnsi="GHEA Grapalat" w:cs="Sylfaen"/>
          <w:sz w:val="20"/>
          <w:lang w:val="pt-BR"/>
        </w:rPr>
        <w:t xml:space="preserve"> </w:t>
      </w:r>
      <w:r w:rsidRPr="00AE2768">
        <w:rPr>
          <w:rFonts w:ascii="GHEA Grapalat" w:hAnsi="GHEA Grapalat" w:cs="Sylfaen"/>
          <w:sz w:val="20"/>
        </w:rPr>
        <w:t>առնվազն</w:t>
      </w:r>
      <w:r>
        <w:rPr>
          <w:rFonts w:ascii="GHEA Grapalat" w:hAnsi="GHEA Grapalat" w:cs="Sylfaen"/>
          <w:sz w:val="20"/>
          <w:lang w:val="pt-BR"/>
        </w:rPr>
        <w:t xml:space="preserve"> 7</w:t>
      </w:r>
      <w:r w:rsidRPr="00AE2768">
        <w:rPr>
          <w:rFonts w:ascii="GHEA Grapalat" w:hAnsi="GHEA Grapalat" w:cs="Sylfaen"/>
          <w:sz w:val="20"/>
          <w:lang w:val="pt-BR"/>
        </w:rPr>
        <w:t xml:space="preserve">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w:t>
      </w:r>
      <w:r w:rsidRPr="00AE2768">
        <w:rPr>
          <w:rFonts w:ascii="GHEA Grapalat" w:hAnsi="GHEA Grapalat" w:cs="Sylfaen"/>
          <w:sz w:val="20"/>
          <w:lang w:val="pt-BR"/>
        </w:rPr>
        <w:t xml:space="preserve"> </w:t>
      </w:r>
      <w:r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14:paraId="0E5EB419" w14:textId="77777777" w:rsidR="00642BF3" w:rsidRPr="00AE2768" w:rsidRDefault="00642BF3" w:rsidP="00642BF3">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622FDC1A" w14:textId="77777777" w:rsidR="00642BF3" w:rsidRPr="00AE2768" w:rsidRDefault="00642BF3" w:rsidP="00642BF3">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611BB40D"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7ED7320F" w14:textId="77777777" w:rsidR="00642BF3" w:rsidRPr="005A2C0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lastRenderedPageBreak/>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7" w:name="_Hlk23253914"/>
      <w:r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2F58FE">
        <w:rPr>
          <w:rFonts w:ascii="GHEA Grapalat" w:hAnsi="GHEA Grapalat"/>
          <w:sz w:val="20"/>
          <w:szCs w:val="20"/>
          <w:lang w:val="hy-AM" w:eastAsia="ru-RU"/>
        </w:rPr>
        <w:t xml:space="preserve">Գնորդը այն </w:t>
      </w:r>
      <w:r w:rsidRPr="00AE2768">
        <w:rPr>
          <w:rFonts w:ascii="GHEA Grapalat" w:hAnsi="GHEA Grapalat"/>
          <w:sz w:val="20"/>
          <w:szCs w:val="20"/>
          <w:lang w:val="hy-AM" w:eastAsia="ru-RU"/>
        </w:rPr>
        <w:t xml:space="preserve">ուղարկվում է նաև </w:t>
      </w:r>
      <w:r w:rsidRPr="002F58FE">
        <w:rPr>
          <w:rFonts w:ascii="GHEA Grapalat" w:hAnsi="GHEA Grapalat"/>
          <w:sz w:val="20"/>
          <w:szCs w:val="20"/>
          <w:lang w:val="hy-AM" w:eastAsia="ru-RU"/>
        </w:rPr>
        <w:t xml:space="preserve">Վաճառողի </w:t>
      </w:r>
      <w:r w:rsidRPr="00AE2768">
        <w:rPr>
          <w:rFonts w:ascii="GHEA Grapalat" w:hAnsi="GHEA Grapalat"/>
          <w:sz w:val="20"/>
          <w:szCs w:val="20"/>
          <w:lang w:val="hy-AM" w:eastAsia="ru-RU"/>
        </w:rPr>
        <w:t>էլեկտրոնային փոստին:</w:t>
      </w:r>
      <w:bookmarkEnd w:id="17"/>
      <w:r w:rsidRPr="00AE2768">
        <w:rPr>
          <w:rFonts w:ascii="GHEA Grapalat" w:hAnsi="GHEA Grapalat"/>
          <w:sz w:val="20"/>
          <w:szCs w:val="20"/>
          <w:lang w:val="hy-AM" w:eastAsia="ru-RU"/>
        </w:rPr>
        <w:t xml:space="preserve">   </w:t>
      </w:r>
    </w:p>
    <w:p w14:paraId="20A85366" w14:textId="77777777" w:rsidR="00642BF3" w:rsidRPr="00E979A6" w:rsidRDefault="00642BF3" w:rsidP="00642BF3">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Pr="00BB5CBA">
        <w:rPr>
          <w:rFonts w:ascii="GHEA Grapalat" w:hAnsi="GHEA Grapalat"/>
          <w:sz w:val="20"/>
          <w:szCs w:val="20"/>
          <w:lang w:val="hy-AM" w:eastAsia="ru-RU"/>
        </w:rPr>
        <w:t>բանկին վճարման հանձնարարական տալու</w:t>
      </w:r>
      <w:r w:rsidRPr="008C6ADB">
        <w:rPr>
          <w:rFonts w:ascii="GHEA Grapalat" w:hAnsi="GHEA Grapalat"/>
          <w:sz w:val="20"/>
          <w:szCs w:val="20"/>
          <w:lang w:val="hy-AM" w:eastAsia="ru-RU"/>
        </w:rPr>
        <w:t xml:space="preserve"> օրվան նախորդող օրը</w:t>
      </w:r>
      <w:r w:rsidRPr="00E979A6">
        <w:rPr>
          <w:rFonts w:ascii="GHEA Grapalat" w:hAnsi="GHEA Grapalat"/>
          <w:sz w:val="20"/>
          <w:szCs w:val="20"/>
          <w:lang w:val="hy-AM" w:eastAsia="ru-RU"/>
        </w:rPr>
        <w:t>:</w:t>
      </w:r>
    </w:p>
    <w:p w14:paraId="749443E6"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E979A6">
        <w:rPr>
          <w:rFonts w:ascii="GHEA Grapalat" w:hAnsi="GHEA Grapalat"/>
          <w:sz w:val="20"/>
          <w:szCs w:val="20"/>
          <w:lang w:val="hy-AM" w:eastAsia="ru-RU"/>
        </w:rPr>
        <w:t>3</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6FDB235"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w:t>
      </w:r>
      <w:r w:rsidRPr="00E979A6">
        <w:rPr>
          <w:rFonts w:ascii="GHEA Grapalat" w:hAnsi="GHEA Grapalat"/>
          <w:sz w:val="20"/>
          <w:szCs w:val="20"/>
          <w:lang w:val="hy-AM" w:eastAsia="ru-RU"/>
        </w:rPr>
        <w:t>4</w:t>
      </w:r>
      <w:r w:rsidRPr="00AE2768">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B20C0B">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N 3.1 </w:t>
      </w:r>
      <w:r w:rsidRPr="00B20C0B">
        <w:rPr>
          <w:rFonts w:ascii="GHEA Grapalat" w:hAnsi="GHEA Grapalat"/>
          <w:sz w:val="20"/>
          <w:szCs w:val="20"/>
          <w:lang w:val="hy-AM" w:eastAsia="ru-RU"/>
        </w:rPr>
        <w:t xml:space="preserve">և </w:t>
      </w:r>
      <w:r>
        <w:rPr>
          <w:rFonts w:ascii="GHEA Grapalat" w:hAnsi="GHEA Grapalat"/>
          <w:sz w:val="20"/>
          <w:szCs w:val="20"/>
          <w:lang w:val="hy-AM" w:eastAsia="ru-RU"/>
        </w:rPr>
        <w:t xml:space="preserve">N 4 </w:t>
      </w:r>
      <w:r w:rsidRPr="00AE2768">
        <w:rPr>
          <w:rFonts w:ascii="GHEA Grapalat" w:hAnsi="GHEA Grapalat"/>
          <w:sz w:val="20"/>
          <w:szCs w:val="20"/>
          <w:lang w:val="hy-AM" w:eastAsia="ru-RU"/>
        </w:rPr>
        <w:t>հավելվածները, համարվում են պայմանագրի անբաժանելի մասը։</w:t>
      </w:r>
    </w:p>
    <w:p w14:paraId="7DAA8B91" w14:textId="77777777" w:rsidR="00642BF3" w:rsidRPr="005A2C0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E979A6">
        <w:rPr>
          <w:rFonts w:ascii="GHEA Grapalat" w:hAnsi="GHEA Grapalat"/>
          <w:sz w:val="20"/>
          <w:szCs w:val="20"/>
          <w:lang w:val="hy-AM" w:eastAsia="ru-RU"/>
        </w:rPr>
        <w:t>5</w:t>
      </w:r>
      <w:r w:rsidRPr="00AE2768">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2B944AC" w14:textId="77777777" w:rsidR="00642BF3" w:rsidRPr="00FD59FC" w:rsidRDefault="00642BF3" w:rsidP="00642BF3">
      <w:pPr>
        <w:ind w:firstLine="567"/>
        <w:jc w:val="both"/>
        <w:rPr>
          <w:rFonts w:ascii="GHEA Grapalat" w:hAnsi="GHEA Grapalat"/>
          <w:b/>
          <w:sz w:val="20"/>
          <w:szCs w:val="20"/>
          <w:lang w:val="hy-AM" w:eastAsia="ru-RU"/>
        </w:rPr>
      </w:pPr>
      <w:r>
        <w:rPr>
          <w:rFonts w:ascii="GHEA Grapalat" w:hAnsi="GHEA Grapalat"/>
          <w:b/>
          <w:sz w:val="20"/>
          <w:szCs w:val="20"/>
          <w:lang w:val="hy-AM" w:eastAsia="ru-RU"/>
        </w:rPr>
        <w:t>8.16</w:t>
      </w:r>
      <w:r w:rsidRPr="00FD59FC">
        <w:rPr>
          <w:rFonts w:ascii="GHEA Grapalat" w:hAnsi="GHEA Grapalat"/>
          <w:b/>
          <w:sz w:val="20"/>
          <w:szCs w:val="20"/>
          <w:lang w:val="hy-AM" w:eastAsia="ru-RU"/>
        </w:rPr>
        <w:t xml:space="preserve"> </w:t>
      </w:r>
      <w:r w:rsidRPr="005529E0">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w:t>
      </w:r>
      <w:r w:rsidRPr="005529E0">
        <w:rPr>
          <w:rStyle w:val="FootnoteReference"/>
          <w:rFonts w:ascii="GHEA Grapalat" w:hAnsi="GHEA Grapalat"/>
          <w:b/>
          <w:color w:val="FFFFFF"/>
          <w:sz w:val="20"/>
          <w:szCs w:val="20"/>
          <w:lang w:val="hy-AM" w:eastAsia="ru-RU"/>
        </w:rPr>
        <w:footnoteReference w:id="18"/>
      </w:r>
    </w:p>
    <w:p w14:paraId="21BDB0BB" w14:textId="77777777" w:rsidR="0063504B" w:rsidRDefault="0063504B" w:rsidP="00642BF3">
      <w:pPr>
        <w:jc w:val="both"/>
        <w:rPr>
          <w:rFonts w:ascii="GHEA Grapalat" w:hAnsi="GHEA Grapalat"/>
          <w:b/>
          <w:sz w:val="20"/>
          <w:lang w:val="hy-AM"/>
        </w:rPr>
      </w:pPr>
    </w:p>
    <w:p w14:paraId="72A9AC15" w14:textId="77777777" w:rsidR="00642BF3" w:rsidRPr="00492BFC" w:rsidRDefault="00642BF3" w:rsidP="00642BF3">
      <w:pPr>
        <w:jc w:val="both"/>
        <w:rPr>
          <w:rFonts w:ascii="GHEA Grapalat" w:hAnsi="GHEA Grapalat"/>
          <w:b/>
          <w:sz w:val="20"/>
          <w:lang w:val="hy-AM"/>
        </w:rPr>
      </w:pPr>
      <w:r>
        <w:rPr>
          <w:rFonts w:ascii="GHEA Grapalat" w:hAnsi="GHEA Grapalat"/>
          <w:b/>
          <w:sz w:val="20"/>
          <w:lang w:val="hy-AM"/>
        </w:rPr>
        <w:t>9</w:t>
      </w:r>
      <w:r>
        <w:rPr>
          <w:rFonts w:ascii="Cambria Math" w:hAnsi="Cambria Math" w:cs="Cambria Math"/>
          <w:b/>
          <w:sz w:val="20"/>
          <w:lang w:val="hy-AM"/>
        </w:rPr>
        <w:t>․</w:t>
      </w:r>
      <w:r>
        <w:rPr>
          <w:rFonts w:ascii="GHEA Grapalat" w:hAnsi="GHEA Grapalat"/>
          <w:b/>
          <w:sz w:val="20"/>
          <w:lang w:val="hy-AM"/>
        </w:rPr>
        <w:t xml:space="preserve"> </w:t>
      </w:r>
      <w:r w:rsidRPr="00492BFC">
        <w:rPr>
          <w:rFonts w:ascii="GHEA Grapalat" w:hAnsi="GHEA Grapalat"/>
          <w:b/>
          <w:sz w:val="20"/>
          <w:lang w:val="hy-AM"/>
        </w:rPr>
        <w:t>Կողմերի հասցեները, բանկային վավերապայմանները և ստորագրությունները</w:t>
      </w:r>
    </w:p>
    <w:tbl>
      <w:tblPr>
        <w:tblW w:w="10413" w:type="dxa"/>
        <w:jc w:val="center"/>
        <w:tblLayout w:type="fixed"/>
        <w:tblLook w:val="0000" w:firstRow="0" w:lastRow="0" w:firstColumn="0" w:lastColumn="0" w:noHBand="0" w:noVBand="0"/>
      </w:tblPr>
      <w:tblGrid>
        <w:gridCol w:w="4935"/>
        <w:gridCol w:w="519"/>
        <w:gridCol w:w="4959"/>
      </w:tblGrid>
      <w:tr w:rsidR="00642BF3" w:rsidRPr="0032359C" w14:paraId="41D07B22" w14:textId="77777777" w:rsidTr="00642BF3">
        <w:trPr>
          <w:trHeight w:val="3107"/>
          <w:jc w:val="center"/>
        </w:trPr>
        <w:tc>
          <w:tcPr>
            <w:tcW w:w="4935" w:type="dxa"/>
          </w:tcPr>
          <w:p w14:paraId="3B38B6C6" w14:textId="77777777" w:rsidR="0063504B" w:rsidRDefault="0063504B" w:rsidP="00642BF3">
            <w:pPr>
              <w:jc w:val="center"/>
              <w:rPr>
                <w:rFonts w:ascii="GHEA Grapalat" w:hAnsi="GHEA Grapalat" w:cs="Sylfaen"/>
                <w:b/>
                <w:bCs/>
                <w:sz w:val="22"/>
                <w:szCs w:val="22"/>
                <w:lang w:val="pt-BR"/>
              </w:rPr>
            </w:pPr>
          </w:p>
          <w:p w14:paraId="60E7D871"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cs="Sylfaen"/>
                <w:b/>
                <w:bCs/>
                <w:sz w:val="22"/>
                <w:szCs w:val="22"/>
                <w:lang w:val="pt-BR"/>
              </w:rPr>
              <w:t>ՎԱՃԱՌՈՂ</w:t>
            </w:r>
          </w:p>
          <w:p w14:paraId="396740E4" w14:textId="77777777" w:rsidR="00642BF3" w:rsidRPr="0032359C" w:rsidRDefault="00642BF3" w:rsidP="00642BF3">
            <w:pPr>
              <w:jc w:val="center"/>
              <w:rPr>
                <w:rFonts w:ascii="GHEA Grapalat" w:hAnsi="GHEA Grapalat"/>
                <w:sz w:val="22"/>
                <w:szCs w:val="22"/>
                <w:lang w:val="hy-AM"/>
              </w:rPr>
            </w:pPr>
          </w:p>
          <w:p w14:paraId="49313C80" w14:textId="77777777" w:rsidR="00642BF3" w:rsidRPr="0032359C" w:rsidRDefault="00642BF3" w:rsidP="00642BF3">
            <w:pPr>
              <w:jc w:val="center"/>
              <w:rPr>
                <w:rFonts w:ascii="GHEA Grapalat" w:hAnsi="GHEA Grapalat"/>
                <w:sz w:val="22"/>
                <w:szCs w:val="22"/>
                <w:lang w:val="hy-AM"/>
              </w:rPr>
            </w:pPr>
          </w:p>
          <w:p w14:paraId="00EAD3E5" w14:textId="77777777" w:rsidR="00642BF3" w:rsidRPr="0032359C" w:rsidRDefault="00642BF3" w:rsidP="00642BF3">
            <w:pPr>
              <w:jc w:val="center"/>
              <w:rPr>
                <w:rFonts w:ascii="GHEA Grapalat" w:hAnsi="GHEA Grapalat"/>
                <w:sz w:val="22"/>
                <w:szCs w:val="22"/>
                <w:lang w:val="hy-AM"/>
              </w:rPr>
            </w:pPr>
          </w:p>
          <w:p w14:paraId="4BCFA00E" w14:textId="27AF2524" w:rsidR="00642BF3" w:rsidRPr="0032359C" w:rsidRDefault="00642BF3" w:rsidP="00642BF3">
            <w:pPr>
              <w:rPr>
                <w:rFonts w:ascii="GHEA Grapalat" w:hAnsi="GHEA Grapalat"/>
                <w:sz w:val="22"/>
                <w:szCs w:val="22"/>
                <w:lang w:val="hy-AM"/>
              </w:rPr>
            </w:pPr>
            <w:r w:rsidRPr="0032359C">
              <w:rPr>
                <w:rFonts w:ascii="GHEA Grapalat" w:hAnsi="GHEA Grapalat" w:cs="Sylfaen"/>
                <w:bCs/>
                <w:sz w:val="22"/>
                <w:szCs w:val="22"/>
                <w:lang w:val="hy-AM"/>
              </w:rPr>
              <w:t xml:space="preserve">       </w:t>
            </w:r>
            <w:r w:rsidR="0032359C">
              <w:rPr>
                <w:rFonts w:ascii="GHEA Grapalat" w:hAnsi="GHEA Grapalat" w:cs="Sylfaen"/>
                <w:bCs/>
                <w:sz w:val="22"/>
                <w:szCs w:val="22"/>
                <w:lang w:val="hy-AM"/>
              </w:rPr>
              <w:t>Էլ․ փոստ՝</w:t>
            </w:r>
          </w:p>
          <w:p w14:paraId="773C04D6" w14:textId="77777777" w:rsidR="00642BF3" w:rsidRPr="0032359C" w:rsidRDefault="00642BF3" w:rsidP="00642BF3">
            <w:pPr>
              <w:jc w:val="center"/>
              <w:rPr>
                <w:rFonts w:ascii="GHEA Grapalat" w:hAnsi="GHEA Grapalat"/>
                <w:sz w:val="22"/>
                <w:szCs w:val="22"/>
                <w:lang w:val="hy-AM"/>
              </w:rPr>
            </w:pPr>
          </w:p>
          <w:p w14:paraId="5492838C" w14:textId="77777777" w:rsidR="00642BF3" w:rsidRPr="0032359C" w:rsidRDefault="00642BF3" w:rsidP="00642BF3">
            <w:pPr>
              <w:jc w:val="center"/>
              <w:rPr>
                <w:rFonts w:ascii="GHEA Grapalat" w:hAnsi="GHEA Grapalat"/>
                <w:sz w:val="22"/>
                <w:szCs w:val="22"/>
                <w:lang w:val="hy-AM"/>
              </w:rPr>
            </w:pPr>
          </w:p>
          <w:p w14:paraId="13CD6ACD"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p>
          <w:p w14:paraId="4A870540"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r w:rsidRPr="0032359C">
              <w:rPr>
                <w:rFonts w:ascii="GHEA Grapalat" w:hAnsi="GHEA Grapalat" w:cs="Sylfaen"/>
                <w:sz w:val="22"/>
                <w:szCs w:val="22"/>
                <w:lang w:val="hy-AM"/>
              </w:rPr>
              <w:t>ստորագրություն</w:t>
            </w:r>
            <w:r w:rsidRPr="0032359C">
              <w:rPr>
                <w:rFonts w:ascii="GHEA Grapalat" w:hAnsi="GHEA Grapalat"/>
                <w:sz w:val="22"/>
                <w:szCs w:val="22"/>
                <w:lang w:val="hy-AM"/>
              </w:rPr>
              <w:t>/</w:t>
            </w:r>
          </w:p>
          <w:p w14:paraId="38E14CBB"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cs="Sylfaen"/>
                <w:sz w:val="22"/>
                <w:szCs w:val="22"/>
                <w:lang w:val="hy-AM"/>
              </w:rPr>
              <w:t>Կ</w:t>
            </w:r>
            <w:r w:rsidRPr="0032359C">
              <w:rPr>
                <w:rFonts w:ascii="GHEA Grapalat" w:hAnsi="GHEA Grapalat"/>
                <w:sz w:val="22"/>
                <w:szCs w:val="22"/>
                <w:lang w:val="hy-AM"/>
              </w:rPr>
              <w:t>.</w:t>
            </w:r>
            <w:r w:rsidRPr="0032359C">
              <w:rPr>
                <w:rFonts w:ascii="GHEA Grapalat" w:hAnsi="GHEA Grapalat" w:cs="Sylfaen"/>
                <w:sz w:val="22"/>
                <w:szCs w:val="22"/>
                <w:lang w:val="hy-AM"/>
              </w:rPr>
              <w:t>Տ</w:t>
            </w:r>
          </w:p>
        </w:tc>
        <w:tc>
          <w:tcPr>
            <w:tcW w:w="519" w:type="dxa"/>
          </w:tcPr>
          <w:p w14:paraId="36496BAA" w14:textId="77777777" w:rsidR="00642BF3" w:rsidRPr="0032359C" w:rsidRDefault="00642BF3" w:rsidP="00642BF3">
            <w:pPr>
              <w:jc w:val="center"/>
              <w:rPr>
                <w:rFonts w:ascii="GHEA Grapalat" w:hAnsi="GHEA Grapalat"/>
                <w:sz w:val="22"/>
                <w:szCs w:val="22"/>
                <w:lang w:val="hy-AM"/>
              </w:rPr>
            </w:pPr>
          </w:p>
        </w:tc>
        <w:tc>
          <w:tcPr>
            <w:tcW w:w="4959" w:type="dxa"/>
          </w:tcPr>
          <w:p w14:paraId="09C88C3F" w14:textId="77777777" w:rsidR="0063504B" w:rsidRDefault="00642BF3" w:rsidP="00642BF3">
            <w:pPr>
              <w:rPr>
                <w:rFonts w:ascii="GHEA Grapalat" w:hAnsi="GHEA Grapalat" w:cs="Sylfaen"/>
                <w:b/>
                <w:bCs/>
                <w:sz w:val="22"/>
                <w:szCs w:val="22"/>
                <w:lang w:val="hy-AM"/>
              </w:rPr>
            </w:pPr>
            <w:r w:rsidRPr="0032359C">
              <w:rPr>
                <w:rFonts w:ascii="GHEA Grapalat" w:hAnsi="GHEA Grapalat" w:cs="Sylfaen"/>
                <w:b/>
                <w:bCs/>
                <w:sz w:val="22"/>
                <w:szCs w:val="22"/>
                <w:lang w:val="hy-AM"/>
              </w:rPr>
              <w:t xml:space="preserve">                             </w:t>
            </w:r>
          </w:p>
          <w:p w14:paraId="39B42868" w14:textId="6BE2B1E1" w:rsidR="00642BF3" w:rsidRPr="0032359C" w:rsidRDefault="00642BF3" w:rsidP="0063504B">
            <w:pPr>
              <w:jc w:val="center"/>
              <w:rPr>
                <w:rFonts w:ascii="GHEA Grapalat" w:hAnsi="GHEA Grapalat" w:cs="Sylfaen"/>
                <w:b/>
                <w:bCs/>
                <w:sz w:val="22"/>
                <w:szCs w:val="22"/>
                <w:lang w:val="hy-AM"/>
              </w:rPr>
            </w:pPr>
            <w:r w:rsidRPr="0032359C">
              <w:rPr>
                <w:rFonts w:ascii="GHEA Grapalat" w:hAnsi="GHEA Grapalat" w:cs="Sylfaen"/>
                <w:b/>
                <w:bCs/>
                <w:sz w:val="22"/>
                <w:szCs w:val="22"/>
                <w:lang w:val="hy-AM"/>
              </w:rPr>
              <w:t>ԳՆՈՐԴ</w:t>
            </w:r>
          </w:p>
          <w:p w14:paraId="4F7EFAD7" w14:textId="11992C9B" w:rsidR="00642BF3" w:rsidRPr="0032359C" w:rsidRDefault="0032359C" w:rsidP="00642BF3">
            <w:pPr>
              <w:jc w:val="center"/>
              <w:rPr>
                <w:rFonts w:ascii="GHEA Grapalat" w:hAnsi="GHEA Grapalat" w:cs="Sylfaen"/>
                <w:b/>
                <w:bCs/>
                <w:sz w:val="22"/>
                <w:szCs w:val="22"/>
                <w:lang w:val="hy-AM"/>
              </w:rPr>
            </w:pPr>
            <w:r>
              <w:rPr>
                <w:rFonts w:ascii="GHEA Grapalat" w:hAnsi="GHEA Grapalat" w:cs="Sylfaen"/>
                <w:b/>
                <w:bCs/>
                <w:sz w:val="22"/>
                <w:szCs w:val="22"/>
                <w:lang w:val="hy-AM"/>
              </w:rPr>
              <w:t>«</w:t>
            </w:r>
            <w:r w:rsidR="00642BF3" w:rsidRPr="0032359C">
              <w:rPr>
                <w:rFonts w:ascii="GHEA Grapalat" w:hAnsi="GHEA Grapalat" w:cs="Sylfaen"/>
                <w:b/>
                <w:bCs/>
                <w:sz w:val="22"/>
                <w:szCs w:val="22"/>
                <w:lang w:val="hy-AM"/>
              </w:rPr>
              <w:t>Երքաղլույս</w:t>
            </w:r>
            <w:r>
              <w:rPr>
                <w:rFonts w:ascii="GHEA Grapalat" w:hAnsi="GHEA Grapalat" w:cs="Sylfaen"/>
                <w:b/>
                <w:bCs/>
                <w:sz w:val="22"/>
                <w:szCs w:val="22"/>
                <w:lang w:val="hy-AM"/>
              </w:rPr>
              <w:t>»</w:t>
            </w:r>
            <w:r w:rsidR="00642BF3" w:rsidRPr="0032359C">
              <w:rPr>
                <w:rFonts w:ascii="GHEA Grapalat" w:hAnsi="GHEA Grapalat" w:cs="Sylfaen"/>
                <w:b/>
                <w:bCs/>
                <w:sz w:val="22"/>
                <w:szCs w:val="22"/>
                <w:lang w:val="hy-AM"/>
              </w:rPr>
              <w:t xml:space="preserve"> ՓԲԸ</w:t>
            </w:r>
          </w:p>
          <w:p w14:paraId="5569FADF"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ք. Երևան, Բուզանդի 1/4,  Կոմիտաս 28                  </w:t>
            </w:r>
          </w:p>
          <w:p w14:paraId="5DCA2503"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ԱՐԱՐԱՏԲԱՆԿ ԲԲԸ</w:t>
            </w:r>
          </w:p>
          <w:p w14:paraId="2EFAC26D"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    Հ/Հ 1510004597930100,  ՀՎՀՀ  02504913</w:t>
            </w:r>
          </w:p>
          <w:p w14:paraId="65019D5F"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էլ. փոստ   yerqaxluys@yerevan.am,    </w:t>
            </w:r>
          </w:p>
          <w:p w14:paraId="09FF342F" w14:textId="77777777" w:rsidR="00642BF3" w:rsidRPr="0032359C" w:rsidRDefault="00642BF3" w:rsidP="00642BF3">
            <w:pPr>
              <w:jc w:val="center"/>
              <w:rPr>
                <w:rFonts w:ascii="GHEA Grapalat" w:hAnsi="GHEA Grapalat" w:cs="Sylfaen"/>
                <w:b/>
                <w:bCs/>
                <w:sz w:val="22"/>
                <w:szCs w:val="22"/>
                <w:lang w:val="hy-AM"/>
              </w:rPr>
            </w:pPr>
            <w:r w:rsidRPr="0032359C">
              <w:rPr>
                <w:rFonts w:ascii="GHEA Grapalat" w:hAnsi="GHEA Grapalat" w:cs="Sylfaen"/>
                <w:b/>
                <w:bCs/>
                <w:sz w:val="22"/>
                <w:szCs w:val="22"/>
                <w:lang w:val="hy-AM"/>
              </w:rPr>
              <w:t xml:space="preserve">   </w:t>
            </w:r>
          </w:p>
          <w:p w14:paraId="1E81AD6B" w14:textId="77777777" w:rsidR="00642BF3" w:rsidRPr="0032359C" w:rsidRDefault="00642BF3" w:rsidP="00642BF3">
            <w:pPr>
              <w:jc w:val="center"/>
              <w:rPr>
                <w:rFonts w:ascii="GHEA Grapalat" w:hAnsi="GHEA Grapalat" w:cs="Sylfaen"/>
                <w:b/>
                <w:bCs/>
                <w:sz w:val="22"/>
                <w:szCs w:val="22"/>
                <w:lang w:val="hy-AM"/>
              </w:rPr>
            </w:pPr>
          </w:p>
          <w:p w14:paraId="6FE69A24"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p>
          <w:p w14:paraId="7CB440B9"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r w:rsidRPr="0032359C">
              <w:rPr>
                <w:rFonts w:ascii="GHEA Grapalat" w:hAnsi="GHEA Grapalat" w:cs="Sylfaen"/>
                <w:sz w:val="22"/>
                <w:szCs w:val="22"/>
                <w:lang w:val="hy-AM"/>
              </w:rPr>
              <w:t>ստորագրություն</w:t>
            </w:r>
            <w:r w:rsidRPr="0032359C">
              <w:rPr>
                <w:rFonts w:ascii="GHEA Grapalat" w:hAnsi="GHEA Grapalat"/>
                <w:sz w:val="22"/>
                <w:szCs w:val="22"/>
                <w:lang w:val="hy-AM"/>
              </w:rPr>
              <w:t>/</w:t>
            </w:r>
          </w:p>
          <w:p w14:paraId="2A23FDE8" w14:textId="77777777" w:rsidR="00642BF3" w:rsidRPr="0032359C" w:rsidRDefault="00642BF3" w:rsidP="00642BF3">
            <w:pPr>
              <w:jc w:val="center"/>
              <w:rPr>
                <w:rFonts w:ascii="GHEA Grapalat" w:hAnsi="GHEA Grapalat"/>
                <w:sz w:val="22"/>
                <w:szCs w:val="22"/>
                <w:lang w:val="ru-RU"/>
              </w:rPr>
            </w:pPr>
            <w:r w:rsidRPr="0032359C">
              <w:rPr>
                <w:rFonts w:ascii="GHEA Grapalat" w:hAnsi="GHEA Grapalat" w:cs="Sylfaen"/>
                <w:sz w:val="22"/>
                <w:szCs w:val="22"/>
                <w:lang w:val="hy-AM"/>
              </w:rPr>
              <w:t>Կ</w:t>
            </w:r>
            <w:r w:rsidRPr="0032359C">
              <w:rPr>
                <w:rFonts w:ascii="GHEA Grapalat" w:hAnsi="GHEA Grapalat"/>
                <w:sz w:val="22"/>
                <w:szCs w:val="22"/>
                <w:lang w:val="hy-AM"/>
              </w:rPr>
              <w:t>.</w:t>
            </w:r>
            <w:r w:rsidRPr="0032359C">
              <w:rPr>
                <w:rFonts w:ascii="GHEA Grapalat" w:hAnsi="GHEA Grapalat" w:cs="Sylfaen"/>
                <w:sz w:val="22"/>
                <w:szCs w:val="22"/>
                <w:lang w:val="hy-AM"/>
              </w:rPr>
              <w:t>Տ</w:t>
            </w:r>
            <w:r w:rsidRPr="0032359C">
              <w:rPr>
                <w:rFonts w:ascii="GHEA Grapalat" w:hAnsi="GHEA Grapalat" w:cs="Sylfaen"/>
                <w:b/>
                <w:bCs/>
                <w:sz w:val="22"/>
                <w:szCs w:val="22"/>
                <w:lang w:val="ru-RU"/>
              </w:rPr>
              <w:t xml:space="preserve"> </w:t>
            </w:r>
          </w:p>
        </w:tc>
      </w:tr>
    </w:tbl>
    <w:p w14:paraId="7610969F" w14:textId="77777777" w:rsidR="00642BF3" w:rsidRDefault="00642BF3" w:rsidP="00642BF3">
      <w:pPr>
        <w:ind w:firstLine="567"/>
        <w:jc w:val="both"/>
        <w:rPr>
          <w:rFonts w:ascii="GHEA Grapalat" w:hAnsi="GHEA Grapalat" w:cs="Sylfaen"/>
          <w:i/>
          <w:sz w:val="20"/>
          <w:lang w:val="hy-AM"/>
        </w:rPr>
      </w:pPr>
    </w:p>
    <w:p w14:paraId="756F58B4" w14:textId="77777777" w:rsidR="00642BF3" w:rsidRPr="00A71D81" w:rsidRDefault="00642BF3" w:rsidP="00642BF3">
      <w:pPr>
        <w:ind w:firstLine="567"/>
        <w:jc w:val="both"/>
        <w:rPr>
          <w:rFonts w:ascii="GHEA Grapalat" w:hAnsi="GHEA Grapalat" w:cs="Sylfaen"/>
          <w:sz w:val="20"/>
          <w:u w:val="single"/>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r w:rsidRPr="00A71D81">
        <w:rPr>
          <w:rFonts w:ascii="GHEA Grapalat" w:hAnsi="GHEA Grapalat"/>
          <w:sz w:val="20"/>
          <w:szCs w:val="20"/>
          <w:lang w:val="hy-AM" w:eastAsia="ru-RU"/>
        </w:rPr>
        <w:tab/>
      </w:r>
    </w:p>
    <w:p w14:paraId="4BAAF6D6" w14:textId="77777777" w:rsidR="00642BF3" w:rsidRPr="003C10A4" w:rsidRDefault="00642BF3" w:rsidP="00642BF3">
      <w:pPr>
        <w:jc w:val="center"/>
        <w:rPr>
          <w:rFonts w:ascii="GHEA Grapalat" w:hAnsi="GHEA Grapalat"/>
          <w:sz w:val="20"/>
          <w:lang w:val="hy-AM"/>
        </w:rPr>
      </w:pPr>
    </w:p>
    <w:p w14:paraId="78CC5CE9" w14:textId="77777777" w:rsidR="00642BF3" w:rsidRPr="00A71D81" w:rsidRDefault="00642BF3" w:rsidP="00642BF3">
      <w:pPr>
        <w:rPr>
          <w:rFonts w:ascii="GHEA Grapalat" w:hAnsi="GHEA Grapalat"/>
          <w:sz w:val="20"/>
          <w:lang w:val="hy-AM"/>
        </w:rPr>
      </w:pPr>
    </w:p>
    <w:p w14:paraId="5315496F" w14:textId="77777777" w:rsidR="00642BF3" w:rsidRPr="00A71D81" w:rsidRDefault="00642BF3" w:rsidP="00642BF3">
      <w:pPr>
        <w:jc w:val="right"/>
        <w:rPr>
          <w:rFonts w:ascii="GHEA Grapalat" w:hAnsi="GHEA Grapalat"/>
          <w:sz w:val="20"/>
          <w:lang w:val="hy-AM"/>
        </w:rPr>
        <w:sectPr w:rsidR="00642BF3" w:rsidRPr="00A71D81" w:rsidSect="0063504B">
          <w:pgSz w:w="11906" w:h="16838" w:code="9"/>
          <w:pgMar w:top="426" w:right="662" w:bottom="426" w:left="1138" w:header="562" w:footer="562" w:gutter="0"/>
          <w:cols w:space="720"/>
        </w:sectPr>
      </w:pPr>
    </w:p>
    <w:p w14:paraId="72AF0BA7" w14:textId="77777777"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lastRenderedPageBreak/>
        <w:t>Հավելված N 2</w:t>
      </w:r>
    </w:p>
    <w:p w14:paraId="405EE7D3" w14:textId="61FDACC5"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t>«         »              20</w:t>
      </w:r>
      <w:r w:rsidRPr="0096457E">
        <w:rPr>
          <w:rFonts w:ascii="GHEA Grapalat" w:hAnsi="GHEA Grapalat"/>
          <w:i/>
          <w:sz w:val="18"/>
          <w:lang w:val="hy-AM"/>
        </w:rPr>
        <w:t>2</w:t>
      </w:r>
      <w:r w:rsidR="00042B93" w:rsidRPr="008E6435">
        <w:rPr>
          <w:rFonts w:ascii="GHEA Grapalat" w:hAnsi="GHEA Grapalat"/>
          <w:i/>
          <w:sz w:val="18"/>
          <w:lang w:val="hy-AM"/>
        </w:rPr>
        <w:t xml:space="preserve">  </w:t>
      </w:r>
      <w:r w:rsidRPr="00752623">
        <w:rPr>
          <w:rFonts w:ascii="GHEA Grapalat" w:hAnsi="GHEA Grapalat"/>
          <w:i/>
          <w:sz w:val="18"/>
          <w:lang w:val="hy-AM"/>
        </w:rPr>
        <w:t xml:space="preserve"> թ. կնքված </w:t>
      </w:r>
    </w:p>
    <w:p w14:paraId="13F061B2" w14:textId="4DFB7B11"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t xml:space="preserve">                    </w:t>
      </w:r>
      <w:r w:rsidRPr="006C5BE0">
        <w:rPr>
          <w:rFonts w:ascii="GHEA Grapalat" w:hAnsi="GHEA Grapalat"/>
          <w:b/>
          <w:sz w:val="20"/>
          <w:szCs w:val="20"/>
          <w:lang w:val="es-ES"/>
        </w:rPr>
        <w:t>«ԵՔԼ</w:t>
      </w:r>
      <w:r w:rsidRPr="00752623">
        <w:rPr>
          <w:rFonts w:ascii="GHEA Grapalat" w:hAnsi="GHEA Grapalat"/>
          <w:b/>
          <w:lang w:val="es-ES"/>
        </w:rPr>
        <w:t>-</w:t>
      </w:r>
      <w:r w:rsidRPr="00241B5F">
        <w:rPr>
          <w:rFonts w:ascii="GHEA Grapalat" w:hAnsi="GHEA Grapalat"/>
          <w:b/>
          <w:sz w:val="20"/>
          <w:szCs w:val="20"/>
          <w:lang w:val="es-ES"/>
        </w:rPr>
        <w:t>ԳՀԱՊՁԲ</w:t>
      </w:r>
      <w:r w:rsidRPr="00F25473">
        <w:rPr>
          <w:rFonts w:ascii="GHEA Grapalat" w:hAnsi="GHEA Grapalat"/>
          <w:b/>
          <w:sz w:val="20"/>
          <w:szCs w:val="20"/>
          <w:lang w:val="es-ES"/>
        </w:rPr>
        <w:t>-</w:t>
      </w:r>
      <w:r w:rsidR="00C1689B">
        <w:rPr>
          <w:rFonts w:ascii="GHEA Grapalat" w:hAnsi="GHEA Grapalat"/>
          <w:b/>
          <w:sz w:val="20"/>
          <w:szCs w:val="20"/>
          <w:lang w:val="es-ES"/>
        </w:rPr>
        <w:t>2</w:t>
      </w:r>
      <w:r w:rsidR="00042B93">
        <w:rPr>
          <w:rFonts w:ascii="GHEA Grapalat" w:hAnsi="GHEA Grapalat"/>
          <w:b/>
          <w:sz w:val="20"/>
          <w:szCs w:val="20"/>
          <w:lang w:val="es-ES"/>
        </w:rPr>
        <w:t>6/1</w:t>
      </w:r>
      <w:r w:rsidRPr="00F25473">
        <w:rPr>
          <w:rFonts w:ascii="GHEA Grapalat" w:hAnsi="GHEA Grapalat"/>
          <w:b/>
          <w:sz w:val="20"/>
          <w:szCs w:val="20"/>
          <w:lang w:val="es-ES"/>
        </w:rPr>
        <w:t>»</w:t>
      </w:r>
      <w:r w:rsidRPr="00752623">
        <w:rPr>
          <w:rFonts w:ascii="GHEA Grapalat" w:hAnsi="GHEA Grapalat"/>
          <w:i/>
          <w:sz w:val="18"/>
          <w:lang w:val="hy-AM"/>
        </w:rPr>
        <w:t xml:space="preserve">  ծածկագրով պայմանագրի</w:t>
      </w:r>
    </w:p>
    <w:p w14:paraId="07E0AD8E" w14:textId="77777777" w:rsidR="00642BF3" w:rsidRPr="002F58FE" w:rsidRDefault="00642BF3" w:rsidP="00642BF3">
      <w:pPr>
        <w:tabs>
          <w:tab w:val="left" w:pos="9540"/>
        </w:tabs>
        <w:rPr>
          <w:rFonts w:ascii="GHEA Grapalat" w:hAnsi="GHEA Grapalat"/>
          <w:sz w:val="20"/>
          <w:lang w:val="hy-AM"/>
        </w:rPr>
      </w:pPr>
    </w:p>
    <w:p w14:paraId="516EC36D" w14:textId="77777777" w:rsidR="00642BF3" w:rsidRPr="00752623" w:rsidRDefault="00642BF3" w:rsidP="00642BF3">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14C1832" w14:textId="77777777" w:rsidR="00642BF3" w:rsidRPr="00752623" w:rsidRDefault="00642BF3" w:rsidP="00642BF3">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2235"/>
        <w:gridCol w:w="2322"/>
        <w:gridCol w:w="3145"/>
        <w:gridCol w:w="1069"/>
      </w:tblGrid>
      <w:tr w:rsidR="00642BF3" w:rsidRPr="00AC479B" w14:paraId="300652E6" w14:textId="77777777" w:rsidTr="00642BF3">
        <w:trPr>
          <w:trHeight w:val="531"/>
          <w:jc w:val="center"/>
        </w:trPr>
        <w:tc>
          <w:tcPr>
            <w:tcW w:w="10635" w:type="dxa"/>
            <w:gridSpan w:val="5"/>
          </w:tcPr>
          <w:p w14:paraId="7F4909B5" w14:textId="77777777" w:rsidR="00642BF3" w:rsidRPr="00AC479B" w:rsidRDefault="00642BF3" w:rsidP="00642BF3">
            <w:pPr>
              <w:jc w:val="center"/>
              <w:rPr>
                <w:rFonts w:ascii="GHEA Grapalat" w:hAnsi="GHEA Grapalat"/>
                <w:sz w:val="22"/>
                <w:szCs w:val="22"/>
                <w:lang w:val="pt-BR"/>
              </w:rPr>
            </w:pPr>
            <w:r w:rsidRPr="00AC479B">
              <w:rPr>
                <w:rFonts w:ascii="GHEA Grapalat" w:hAnsi="GHEA Grapalat"/>
                <w:sz w:val="22"/>
                <w:szCs w:val="22"/>
                <w:lang w:val="pt-BR"/>
              </w:rPr>
              <w:t>Ապրանքի</w:t>
            </w:r>
          </w:p>
        </w:tc>
      </w:tr>
      <w:tr w:rsidR="00642BF3" w:rsidRPr="008E6435" w14:paraId="1A7ADDE4" w14:textId="77777777" w:rsidTr="00642BF3">
        <w:trPr>
          <w:trHeight w:val="2733"/>
          <w:jc w:val="center"/>
        </w:trPr>
        <w:tc>
          <w:tcPr>
            <w:tcW w:w="1864" w:type="dxa"/>
            <w:vAlign w:val="center"/>
          </w:tcPr>
          <w:p w14:paraId="7DA71BFD" w14:textId="77777777" w:rsidR="00642BF3" w:rsidRPr="00AC479B" w:rsidRDefault="00642BF3" w:rsidP="00642BF3">
            <w:pPr>
              <w:jc w:val="center"/>
              <w:rPr>
                <w:rFonts w:ascii="GHEA Grapalat" w:hAnsi="GHEA Grapalat"/>
                <w:sz w:val="22"/>
                <w:szCs w:val="22"/>
                <w:lang w:val="pt-BR"/>
              </w:rPr>
            </w:pPr>
            <w:r w:rsidRPr="00AC479B">
              <w:rPr>
                <w:rFonts w:ascii="GHEA Grapalat" w:hAnsi="GHEA Grapalat"/>
                <w:sz w:val="22"/>
                <w:szCs w:val="22"/>
                <w:lang w:val="pt-BR"/>
              </w:rPr>
              <w:t>հրավերով նախատեսված չափաբաժնի համարը</w:t>
            </w:r>
          </w:p>
        </w:tc>
        <w:tc>
          <w:tcPr>
            <w:tcW w:w="2235" w:type="dxa"/>
            <w:vAlign w:val="center"/>
          </w:tcPr>
          <w:p w14:paraId="0EE9C255" w14:textId="77777777" w:rsidR="00642BF3" w:rsidRPr="00AC479B" w:rsidRDefault="00642BF3" w:rsidP="00642BF3">
            <w:pPr>
              <w:jc w:val="center"/>
              <w:rPr>
                <w:rFonts w:ascii="GHEA Grapalat" w:hAnsi="GHEA Grapalat"/>
                <w:sz w:val="22"/>
                <w:szCs w:val="22"/>
                <w:lang w:val="pt-BR"/>
              </w:rPr>
            </w:pPr>
            <w:r w:rsidRPr="00AC479B">
              <w:rPr>
                <w:rFonts w:ascii="GHEA Grapalat" w:hAnsi="GHEA Grapalat"/>
                <w:sz w:val="22"/>
                <w:szCs w:val="22"/>
                <w:lang w:val="pt-BR"/>
              </w:rPr>
              <w:t>գնումների պլանով նախատեսված միջանցիկ ծածկագիրը` ըստ ԳՄԱ դասակարգման (CPV)</w:t>
            </w:r>
          </w:p>
        </w:tc>
        <w:tc>
          <w:tcPr>
            <w:tcW w:w="2322" w:type="dxa"/>
            <w:vAlign w:val="center"/>
          </w:tcPr>
          <w:p w14:paraId="38D0EF73" w14:textId="77777777" w:rsidR="00642BF3" w:rsidRPr="00AC479B" w:rsidRDefault="00642BF3" w:rsidP="00642BF3">
            <w:pPr>
              <w:jc w:val="center"/>
              <w:rPr>
                <w:rFonts w:ascii="GHEA Grapalat" w:hAnsi="GHEA Grapalat"/>
                <w:sz w:val="22"/>
                <w:szCs w:val="22"/>
                <w:lang w:val="pt-BR"/>
              </w:rPr>
            </w:pPr>
            <w:r w:rsidRPr="00AC479B">
              <w:rPr>
                <w:rFonts w:ascii="GHEA Grapalat" w:hAnsi="GHEA Grapalat"/>
                <w:sz w:val="22"/>
                <w:szCs w:val="22"/>
                <w:lang w:val="pt-BR"/>
              </w:rPr>
              <w:t>անվանումը</w:t>
            </w:r>
          </w:p>
        </w:tc>
        <w:tc>
          <w:tcPr>
            <w:tcW w:w="4214" w:type="dxa"/>
            <w:gridSpan w:val="2"/>
            <w:vAlign w:val="center"/>
          </w:tcPr>
          <w:p w14:paraId="427EEDF0" w14:textId="52C833AA" w:rsidR="00642BF3" w:rsidRPr="00AC479B" w:rsidRDefault="00642BF3" w:rsidP="00042B93">
            <w:pPr>
              <w:jc w:val="both"/>
              <w:rPr>
                <w:rFonts w:ascii="GHEA Grapalat" w:hAnsi="GHEA Grapalat"/>
                <w:sz w:val="22"/>
                <w:szCs w:val="22"/>
                <w:lang w:val="pt-BR"/>
              </w:rPr>
            </w:pPr>
            <w:r w:rsidRPr="00AC479B">
              <w:rPr>
                <w:rFonts w:ascii="GHEA Grapalat" w:hAnsi="GHEA Grapalat"/>
                <w:sz w:val="22"/>
                <w:szCs w:val="22"/>
                <w:lang w:val="pt-BR"/>
              </w:rPr>
              <w:t>դիմաց վճարումները նախատեսվում է իրականացնել 202</w:t>
            </w:r>
            <w:r w:rsidR="00042B93">
              <w:rPr>
                <w:rFonts w:ascii="GHEA Grapalat" w:hAnsi="GHEA Grapalat"/>
                <w:sz w:val="22"/>
                <w:szCs w:val="22"/>
                <w:lang w:val="pt-BR"/>
              </w:rPr>
              <w:t>6</w:t>
            </w:r>
            <w:r w:rsidRPr="00AC479B">
              <w:rPr>
                <w:rFonts w:ascii="GHEA Grapalat" w:hAnsi="GHEA Grapalat"/>
                <w:sz w:val="22"/>
                <w:szCs w:val="22"/>
                <w:lang w:val="pt-BR"/>
              </w:rPr>
              <w:t xml:space="preserve">թ-ին` </w:t>
            </w:r>
          </w:p>
        </w:tc>
      </w:tr>
      <w:tr w:rsidR="00042B93" w:rsidRPr="00AC479B" w14:paraId="309F81F5" w14:textId="77777777" w:rsidTr="00870409">
        <w:trPr>
          <w:cantSplit/>
          <w:trHeight w:val="1334"/>
          <w:jc w:val="center"/>
        </w:trPr>
        <w:tc>
          <w:tcPr>
            <w:tcW w:w="1864" w:type="dxa"/>
            <w:vAlign w:val="center"/>
          </w:tcPr>
          <w:p w14:paraId="511AA57A" w14:textId="25A87D70" w:rsidR="00042B93" w:rsidRPr="00AC479B" w:rsidRDefault="00042B93" w:rsidP="00042B93">
            <w:pPr>
              <w:jc w:val="center"/>
              <w:rPr>
                <w:rFonts w:ascii="GHEA Grapalat" w:hAnsi="GHEA Grapalat"/>
                <w:sz w:val="22"/>
                <w:szCs w:val="22"/>
                <w:lang w:val="pt-BR"/>
              </w:rPr>
            </w:pPr>
            <w:r>
              <w:rPr>
                <w:rFonts w:ascii="Arial" w:hAnsi="Arial" w:cs="Arial"/>
              </w:rPr>
              <w:t>1</w:t>
            </w:r>
          </w:p>
        </w:tc>
        <w:tc>
          <w:tcPr>
            <w:tcW w:w="2235" w:type="dxa"/>
            <w:vAlign w:val="center"/>
          </w:tcPr>
          <w:p w14:paraId="064B08C0" w14:textId="2EF10669" w:rsidR="00042B93" w:rsidRPr="00AC479B" w:rsidRDefault="00042B93" w:rsidP="00042B93">
            <w:pPr>
              <w:jc w:val="center"/>
              <w:rPr>
                <w:rFonts w:ascii="GHEA Grapalat" w:hAnsi="GHEA Grapalat"/>
                <w:sz w:val="22"/>
                <w:szCs w:val="22"/>
                <w:lang w:val="pt-BR"/>
              </w:rPr>
            </w:pPr>
            <w:r>
              <w:rPr>
                <w:rFonts w:ascii="Arial LatArm" w:hAnsi="Arial LatArm" w:cs="Arial"/>
              </w:rPr>
              <w:t>44163180</w:t>
            </w:r>
          </w:p>
        </w:tc>
        <w:tc>
          <w:tcPr>
            <w:tcW w:w="2322" w:type="dxa"/>
            <w:vAlign w:val="center"/>
          </w:tcPr>
          <w:p w14:paraId="079B4F8C" w14:textId="7D347C27" w:rsidR="00042B93" w:rsidRPr="00AC479B" w:rsidRDefault="00042B93" w:rsidP="00042B93">
            <w:pPr>
              <w:jc w:val="center"/>
              <w:rPr>
                <w:rFonts w:ascii="GHEA Grapalat" w:hAnsi="GHEA Grapalat"/>
                <w:sz w:val="22"/>
                <w:szCs w:val="22"/>
                <w:lang w:val="pt-BR"/>
              </w:rPr>
            </w:pPr>
            <w:r>
              <w:rPr>
                <w:rFonts w:ascii="Arial" w:hAnsi="Arial" w:cs="Arial"/>
                <w:color w:val="000000"/>
              </w:rPr>
              <w:t xml:space="preserve">Մետաղական խողովակ Փ </w:t>
            </w:r>
            <w:r>
              <w:rPr>
                <w:rFonts w:ascii="Arial LatArm" w:hAnsi="Arial LatArm" w:cs="Arial"/>
                <w:color w:val="000000"/>
              </w:rPr>
              <w:t xml:space="preserve">108*4 </w:t>
            </w:r>
            <w:r>
              <w:rPr>
                <w:rFonts w:ascii="Arial" w:hAnsi="Arial" w:cs="Arial"/>
                <w:color w:val="000000"/>
              </w:rPr>
              <w:t>մմ</w:t>
            </w:r>
          </w:p>
        </w:tc>
        <w:tc>
          <w:tcPr>
            <w:tcW w:w="3145" w:type="dxa"/>
            <w:vAlign w:val="center"/>
          </w:tcPr>
          <w:p w14:paraId="6C475E43" w14:textId="2B39873A" w:rsidR="00042B93" w:rsidRPr="00AC479B" w:rsidRDefault="00042B93" w:rsidP="00042B93">
            <w:pPr>
              <w:jc w:val="center"/>
              <w:rPr>
                <w:rFonts w:ascii="GHEA Grapalat" w:hAnsi="GHEA Grapalat"/>
                <w:sz w:val="22"/>
                <w:szCs w:val="22"/>
                <w:lang w:val="pt-BR"/>
              </w:rPr>
            </w:pPr>
            <w:r w:rsidRPr="00AC479B">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08F81738" w14:textId="590574F1" w:rsidR="00042B93" w:rsidRPr="00AC479B" w:rsidRDefault="00042B93" w:rsidP="00042B93">
            <w:pPr>
              <w:jc w:val="center"/>
              <w:rPr>
                <w:rFonts w:ascii="GHEA Grapalat" w:hAnsi="GHEA Grapalat"/>
                <w:sz w:val="22"/>
                <w:szCs w:val="22"/>
                <w:lang w:val="pt-BR"/>
              </w:rPr>
            </w:pPr>
            <w:r w:rsidRPr="00AC479B">
              <w:rPr>
                <w:rFonts w:ascii="GHEA Grapalat" w:hAnsi="GHEA Grapalat"/>
                <w:sz w:val="22"/>
                <w:szCs w:val="22"/>
                <w:lang w:val="pt-BR"/>
              </w:rPr>
              <w:t>0 %</w:t>
            </w:r>
          </w:p>
        </w:tc>
      </w:tr>
      <w:tr w:rsidR="00042B93" w:rsidRPr="00AC479B" w14:paraId="52B9A8F4" w14:textId="77777777" w:rsidTr="00042B93">
        <w:trPr>
          <w:cantSplit/>
          <w:trHeight w:val="1334"/>
          <w:jc w:val="center"/>
        </w:trPr>
        <w:tc>
          <w:tcPr>
            <w:tcW w:w="1864" w:type="dxa"/>
            <w:vAlign w:val="center"/>
          </w:tcPr>
          <w:p w14:paraId="65CFFA4D" w14:textId="12D7937A" w:rsidR="00042B93" w:rsidRPr="00AC479B" w:rsidRDefault="00042B93" w:rsidP="00042B93">
            <w:pPr>
              <w:jc w:val="center"/>
              <w:rPr>
                <w:rFonts w:ascii="GHEA Grapalat" w:hAnsi="GHEA Grapalat" w:cs="Arial"/>
                <w:sz w:val="22"/>
                <w:szCs w:val="22"/>
              </w:rPr>
            </w:pPr>
            <w:r>
              <w:rPr>
                <w:rFonts w:ascii="Arial" w:hAnsi="Arial" w:cs="Arial"/>
              </w:rPr>
              <w:t>2</w:t>
            </w:r>
          </w:p>
        </w:tc>
        <w:tc>
          <w:tcPr>
            <w:tcW w:w="2235" w:type="dxa"/>
            <w:vAlign w:val="center"/>
          </w:tcPr>
          <w:p w14:paraId="76C23FD9" w14:textId="6F8FC03C" w:rsidR="00042B93" w:rsidRPr="00AC479B" w:rsidRDefault="00042B93" w:rsidP="00042B93">
            <w:pPr>
              <w:jc w:val="center"/>
              <w:rPr>
                <w:rFonts w:ascii="GHEA Grapalat" w:hAnsi="GHEA Grapalat" w:cs="Arial"/>
                <w:sz w:val="22"/>
                <w:szCs w:val="22"/>
              </w:rPr>
            </w:pPr>
            <w:r>
              <w:rPr>
                <w:rFonts w:ascii="Arial LatArm" w:hAnsi="Arial LatArm" w:cs="Arial"/>
              </w:rPr>
              <w:t>44163180</w:t>
            </w:r>
          </w:p>
        </w:tc>
        <w:tc>
          <w:tcPr>
            <w:tcW w:w="2322" w:type="dxa"/>
            <w:vAlign w:val="center"/>
          </w:tcPr>
          <w:p w14:paraId="15186CE8" w14:textId="618BE412" w:rsidR="00042B93" w:rsidRPr="00AC479B" w:rsidRDefault="00042B93" w:rsidP="00042B93">
            <w:pPr>
              <w:jc w:val="center"/>
              <w:rPr>
                <w:rFonts w:ascii="GHEA Grapalat" w:hAnsi="GHEA Grapalat" w:cs="Arial"/>
                <w:color w:val="000000"/>
                <w:sz w:val="22"/>
                <w:szCs w:val="22"/>
              </w:rPr>
            </w:pPr>
            <w:r>
              <w:rPr>
                <w:rFonts w:ascii="Arial" w:hAnsi="Arial" w:cs="Arial"/>
                <w:color w:val="000000"/>
              </w:rPr>
              <w:t>Մետաղական խողովակ Փ</w:t>
            </w:r>
            <w:r>
              <w:rPr>
                <w:rFonts w:ascii="Arial LatArm" w:hAnsi="Arial LatArm" w:cs="Arial"/>
                <w:color w:val="000000"/>
              </w:rPr>
              <w:t xml:space="preserve"> 89*3</w:t>
            </w:r>
            <w:r>
              <w:rPr>
                <w:rFonts w:ascii="Arial" w:hAnsi="Arial" w:cs="Arial"/>
                <w:color w:val="000000"/>
              </w:rPr>
              <w:t>մմ</w:t>
            </w:r>
          </w:p>
        </w:tc>
        <w:tc>
          <w:tcPr>
            <w:tcW w:w="3145" w:type="dxa"/>
          </w:tcPr>
          <w:p w14:paraId="6516CA89" w14:textId="0E2DCD89" w:rsidR="00042B93" w:rsidRPr="00AC479B" w:rsidRDefault="00042B93" w:rsidP="00042B93">
            <w:pPr>
              <w:jc w:val="center"/>
              <w:rPr>
                <w:rFonts w:ascii="GHEA Grapalat" w:hAnsi="GHEA Grapalat"/>
                <w:sz w:val="22"/>
                <w:szCs w:val="22"/>
                <w:lang w:val="pt-BR"/>
              </w:rPr>
            </w:pPr>
            <w:r w:rsidRPr="00C611AE">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3664C3D6" w14:textId="5DB54E14" w:rsidR="00042B93" w:rsidRPr="00AC479B" w:rsidRDefault="00042B93" w:rsidP="00042B93">
            <w:pPr>
              <w:jc w:val="center"/>
              <w:rPr>
                <w:rFonts w:ascii="GHEA Grapalat" w:hAnsi="GHEA Grapalat"/>
                <w:sz w:val="22"/>
                <w:szCs w:val="22"/>
                <w:lang w:val="pt-BR"/>
              </w:rPr>
            </w:pPr>
            <w:r w:rsidRPr="00467186">
              <w:rPr>
                <w:rFonts w:ascii="GHEA Grapalat" w:hAnsi="GHEA Grapalat"/>
                <w:sz w:val="22"/>
                <w:szCs w:val="22"/>
                <w:lang w:val="pt-BR"/>
              </w:rPr>
              <w:t>0 %</w:t>
            </w:r>
          </w:p>
        </w:tc>
      </w:tr>
      <w:tr w:rsidR="00042B93" w:rsidRPr="00AC479B" w14:paraId="3A4C2E5C" w14:textId="77777777" w:rsidTr="00042B93">
        <w:trPr>
          <w:cantSplit/>
          <w:trHeight w:val="1334"/>
          <w:jc w:val="center"/>
        </w:trPr>
        <w:tc>
          <w:tcPr>
            <w:tcW w:w="1864" w:type="dxa"/>
            <w:vAlign w:val="center"/>
          </w:tcPr>
          <w:p w14:paraId="0E6BA26B" w14:textId="30F62112" w:rsidR="00042B93" w:rsidRPr="00AC479B" w:rsidRDefault="00042B93" w:rsidP="00042B93">
            <w:pPr>
              <w:jc w:val="center"/>
              <w:rPr>
                <w:rFonts w:ascii="GHEA Grapalat" w:hAnsi="GHEA Grapalat" w:cs="Arial"/>
                <w:sz w:val="22"/>
                <w:szCs w:val="22"/>
              </w:rPr>
            </w:pPr>
            <w:r>
              <w:rPr>
                <w:rFonts w:ascii="Arial" w:hAnsi="Arial" w:cs="Arial"/>
              </w:rPr>
              <w:t>3</w:t>
            </w:r>
          </w:p>
        </w:tc>
        <w:tc>
          <w:tcPr>
            <w:tcW w:w="2235" w:type="dxa"/>
            <w:vAlign w:val="center"/>
          </w:tcPr>
          <w:p w14:paraId="5242A45C" w14:textId="78CEB2AF" w:rsidR="00042B93" w:rsidRPr="00AC479B" w:rsidRDefault="00042B93" w:rsidP="00042B93">
            <w:pPr>
              <w:jc w:val="center"/>
              <w:rPr>
                <w:rFonts w:ascii="GHEA Grapalat" w:hAnsi="GHEA Grapalat" w:cs="Arial"/>
                <w:sz w:val="22"/>
                <w:szCs w:val="22"/>
              </w:rPr>
            </w:pPr>
            <w:r>
              <w:rPr>
                <w:rFonts w:ascii="Arial LatArm" w:hAnsi="Arial LatArm" w:cs="Arial"/>
              </w:rPr>
              <w:t>44163180</w:t>
            </w:r>
          </w:p>
        </w:tc>
        <w:tc>
          <w:tcPr>
            <w:tcW w:w="2322" w:type="dxa"/>
            <w:vAlign w:val="center"/>
          </w:tcPr>
          <w:p w14:paraId="61A82DD1" w14:textId="4EB962C6" w:rsidR="00042B93" w:rsidRPr="00AC479B" w:rsidRDefault="00042B93" w:rsidP="00042B93">
            <w:pPr>
              <w:jc w:val="center"/>
              <w:rPr>
                <w:rFonts w:ascii="GHEA Grapalat" w:hAnsi="GHEA Grapalat" w:cs="Arial"/>
                <w:color w:val="000000"/>
                <w:sz w:val="22"/>
                <w:szCs w:val="22"/>
              </w:rPr>
            </w:pPr>
            <w:r>
              <w:rPr>
                <w:rFonts w:ascii="Arial" w:hAnsi="Arial" w:cs="Arial"/>
                <w:color w:val="000000"/>
              </w:rPr>
              <w:t>Մետաղական խողովակ Փ</w:t>
            </w:r>
            <w:r>
              <w:rPr>
                <w:rFonts w:ascii="Arial LatArm" w:hAnsi="Arial LatArm" w:cs="Arial"/>
                <w:color w:val="000000"/>
              </w:rPr>
              <w:t xml:space="preserve"> 76*3</w:t>
            </w:r>
            <w:r>
              <w:rPr>
                <w:rFonts w:ascii="Arial" w:hAnsi="Arial" w:cs="Arial"/>
                <w:color w:val="000000"/>
              </w:rPr>
              <w:t>մմ</w:t>
            </w:r>
          </w:p>
        </w:tc>
        <w:tc>
          <w:tcPr>
            <w:tcW w:w="3145" w:type="dxa"/>
          </w:tcPr>
          <w:p w14:paraId="0BF2A74F" w14:textId="0E32BFA3" w:rsidR="00042B93" w:rsidRPr="00AC479B" w:rsidRDefault="00042B93" w:rsidP="00042B93">
            <w:pPr>
              <w:jc w:val="center"/>
              <w:rPr>
                <w:rFonts w:ascii="GHEA Grapalat" w:hAnsi="GHEA Grapalat"/>
                <w:sz w:val="22"/>
                <w:szCs w:val="22"/>
                <w:lang w:val="pt-BR"/>
              </w:rPr>
            </w:pPr>
            <w:r w:rsidRPr="00C611AE">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77094941" w14:textId="0F8142BD" w:rsidR="00042B93" w:rsidRPr="00AC479B" w:rsidRDefault="00042B93" w:rsidP="00042B93">
            <w:pPr>
              <w:jc w:val="center"/>
              <w:rPr>
                <w:rFonts w:ascii="GHEA Grapalat" w:hAnsi="GHEA Grapalat"/>
                <w:sz w:val="22"/>
                <w:szCs w:val="22"/>
                <w:lang w:val="pt-BR"/>
              </w:rPr>
            </w:pPr>
            <w:r w:rsidRPr="00467186">
              <w:rPr>
                <w:rFonts w:ascii="GHEA Grapalat" w:hAnsi="GHEA Grapalat"/>
                <w:sz w:val="22"/>
                <w:szCs w:val="22"/>
                <w:lang w:val="pt-BR"/>
              </w:rPr>
              <w:t>0 %</w:t>
            </w:r>
          </w:p>
        </w:tc>
      </w:tr>
      <w:tr w:rsidR="00042B93" w:rsidRPr="00AC479B" w14:paraId="3CCC3834" w14:textId="77777777" w:rsidTr="00042B93">
        <w:trPr>
          <w:cantSplit/>
          <w:trHeight w:val="1334"/>
          <w:jc w:val="center"/>
        </w:trPr>
        <w:tc>
          <w:tcPr>
            <w:tcW w:w="1864" w:type="dxa"/>
            <w:vAlign w:val="center"/>
          </w:tcPr>
          <w:p w14:paraId="5C6F719F" w14:textId="05F5169A" w:rsidR="00042B93" w:rsidRPr="00AC479B" w:rsidRDefault="00042B93" w:rsidP="00042B93">
            <w:pPr>
              <w:jc w:val="center"/>
              <w:rPr>
                <w:rFonts w:ascii="GHEA Grapalat" w:hAnsi="GHEA Grapalat" w:cs="Arial"/>
                <w:sz w:val="22"/>
                <w:szCs w:val="22"/>
              </w:rPr>
            </w:pPr>
            <w:r>
              <w:rPr>
                <w:rFonts w:ascii="Arial" w:hAnsi="Arial" w:cs="Arial"/>
              </w:rPr>
              <w:t>4</w:t>
            </w:r>
          </w:p>
        </w:tc>
        <w:tc>
          <w:tcPr>
            <w:tcW w:w="2235" w:type="dxa"/>
            <w:vAlign w:val="center"/>
          </w:tcPr>
          <w:p w14:paraId="3A66D4C0" w14:textId="2CA9CB34" w:rsidR="00042B93" w:rsidRPr="00AC479B" w:rsidRDefault="00042B93" w:rsidP="00042B93">
            <w:pPr>
              <w:jc w:val="center"/>
              <w:rPr>
                <w:rFonts w:ascii="GHEA Grapalat" w:hAnsi="GHEA Grapalat" w:cs="Arial"/>
                <w:sz w:val="22"/>
                <w:szCs w:val="22"/>
              </w:rPr>
            </w:pPr>
            <w:r>
              <w:rPr>
                <w:rFonts w:ascii="Arial Unicode" w:hAnsi="Arial Unicode" w:cs="Arial"/>
              </w:rPr>
              <w:t>44311160</w:t>
            </w:r>
          </w:p>
        </w:tc>
        <w:tc>
          <w:tcPr>
            <w:tcW w:w="2322" w:type="dxa"/>
            <w:vAlign w:val="center"/>
          </w:tcPr>
          <w:p w14:paraId="15FCAA7C" w14:textId="390F36C6" w:rsidR="00042B93" w:rsidRPr="00AC479B" w:rsidRDefault="00042B93" w:rsidP="00042B93">
            <w:pPr>
              <w:jc w:val="center"/>
              <w:rPr>
                <w:rFonts w:ascii="GHEA Grapalat" w:hAnsi="GHEA Grapalat" w:cs="Arial"/>
                <w:color w:val="000000"/>
                <w:sz w:val="22"/>
                <w:szCs w:val="22"/>
              </w:rPr>
            </w:pPr>
            <w:r>
              <w:rPr>
                <w:rFonts w:ascii="Arial" w:hAnsi="Arial" w:cs="Arial"/>
              </w:rPr>
              <w:t>Ամրան</w:t>
            </w:r>
            <w:r>
              <w:rPr>
                <w:rFonts w:ascii="Arial LatArm" w:hAnsi="Arial LatArm" w:cs="Arial"/>
              </w:rPr>
              <w:t xml:space="preserve"> A-III  </w:t>
            </w:r>
            <w:r>
              <w:rPr>
                <w:rFonts w:ascii="Arial" w:hAnsi="Arial" w:cs="Arial"/>
              </w:rPr>
              <w:t>Փ</w:t>
            </w:r>
            <w:r>
              <w:rPr>
                <w:rFonts w:ascii="Arial LatArm" w:hAnsi="Arial LatArm" w:cs="Arial"/>
              </w:rPr>
              <w:t>16</w:t>
            </w:r>
          </w:p>
        </w:tc>
        <w:tc>
          <w:tcPr>
            <w:tcW w:w="3145" w:type="dxa"/>
          </w:tcPr>
          <w:p w14:paraId="19251DA2" w14:textId="4BEE92E7" w:rsidR="00042B93" w:rsidRPr="00AC479B" w:rsidRDefault="00042B93" w:rsidP="00042B93">
            <w:pPr>
              <w:jc w:val="center"/>
              <w:rPr>
                <w:rFonts w:ascii="GHEA Grapalat" w:hAnsi="GHEA Grapalat"/>
                <w:sz w:val="22"/>
                <w:szCs w:val="22"/>
                <w:lang w:val="pt-BR"/>
              </w:rPr>
            </w:pPr>
            <w:r w:rsidRPr="00C611AE">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3FEE8760" w14:textId="6CEA0E98" w:rsidR="00042B93" w:rsidRPr="00AC479B" w:rsidRDefault="00042B93" w:rsidP="00042B93">
            <w:pPr>
              <w:jc w:val="center"/>
              <w:rPr>
                <w:rFonts w:ascii="GHEA Grapalat" w:hAnsi="GHEA Grapalat"/>
                <w:sz w:val="22"/>
                <w:szCs w:val="22"/>
                <w:lang w:val="pt-BR"/>
              </w:rPr>
            </w:pPr>
            <w:r w:rsidRPr="00467186">
              <w:rPr>
                <w:rFonts w:ascii="GHEA Grapalat" w:hAnsi="GHEA Grapalat"/>
                <w:sz w:val="22"/>
                <w:szCs w:val="22"/>
                <w:lang w:val="pt-BR"/>
              </w:rPr>
              <w:t>0 %</w:t>
            </w:r>
          </w:p>
        </w:tc>
      </w:tr>
      <w:tr w:rsidR="00042B93" w:rsidRPr="00AC479B" w14:paraId="30539675" w14:textId="77777777" w:rsidTr="00870409">
        <w:trPr>
          <w:cantSplit/>
          <w:trHeight w:val="1532"/>
          <w:jc w:val="center"/>
        </w:trPr>
        <w:tc>
          <w:tcPr>
            <w:tcW w:w="1864" w:type="dxa"/>
            <w:vAlign w:val="center"/>
          </w:tcPr>
          <w:p w14:paraId="6E5CD2B5" w14:textId="0A02E43E" w:rsidR="00042B93" w:rsidRPr="00AC479B" w:rsidRDefault="00042B93" w:rsidP="00042B93">
            <w:pPr>
              <w:jc w:val="center"/>
              <w:rPr>
                <w:rFonts w:ascii="GHEA Grapalat" w:hAnsi="GHEA Grapalat" w:cs="Arial"/>
                <w:sz w:val="22"/>
                <w:szCs w:val="22"/>
              </w:rPr>
            </w:pPr>
            <w:r>
              <w:rPr>
                <w:rFonts w:ascii="Arial" w:hAnsi="Arial" w:cs="Arial"/>
              </w:rPr>
              <w:t>5</w:t>
            </w:r>
          </w:p>
        </w:tc>
        <w:tc>
          <w:tcPr>
            <w:tcW w:w="2235" w:type="dxa"/>
            <w:vAlign w:val="center"/>
          </w:tcPr>
          <w:p w14:paraId="7A0C6502" w14:textId="08E54576" w:rsidR="00042B93" w:rsidRPr="00AC479B" w:rsidRDefault="00042B93" w:rsidP="00042B93">
            <w:pPr>
              <w:jc w:val="center"/>
              <w:rPr>
                <w:rFonts w:ascii="GHEA Grapalat" w:hAnsi="GHEA Grapalat" w:cs="Arial"/>
                <w:sz w:val="22"/>
                <w:szCs w:val="22"/>
              </w:rPr>
            </w:pPr>
            <w:r>
              <w:rPr>
                <w:rFonts w:ascii="Arial Unicode" w:hAnsi="Arial Unicode" w:cs="Arial"/>
              </w:rPr>
              <w:t>44331300</w:t>
            </w:r>
          </w:p>
        </w:tc>
        <w:tc>
          <w:tcPr>
            <w:tcW w:w="2322" w:type="dxa"/>
            <w:vAlign w:val="center"/>
          </w:tcPr>
          <w:p w14:paraId="488BF649" w14:textId="17B5128A" w:rsidR="00042B93" w:rsidRPr="00AC479B" w:rsidRDefault="00042B93" w:rsidP="00042B93">
            <w:pPr>
              <w:jc w:val="center"/>
              <w:rPr>
                <w:rFonts w:ascii="GHEA Grapalat" w:hAnsi="GHEA Grapalat" w:cs="Arial"/>
                <w:sz w:val="22"/>
                <w:szCs w:val="22"/>
              </w:rPr>
            </w:pPr>
            <w:r>
              <w:rPr>
                <w:rFonts w:ascii="Arial" w:hAnsi="Arial" w:cs="Arial"/>
              </w:rPr>
              <w:t>Ձգալար</w:t>
            </w:r>
            <w:r>
              <w:rPr>
                <w:rFonts w:ascii="Arial LatArm" w:hAnsi="Arial LatArm" w:cs="Arial"/>
              </w:rPr>
              <w:t xml:space="preserve"> </w:t>
            </w:r>
            <w:r>
              <w:rPr>
                <w:rFonts w:ascii="Arial" w:hAnsi="Arial" w:cs="Arial"/>
              </w:rPr>
              <w:t>չայրած</w:t>
            </w:r>
            <w:r>
              <w:rPr>
                <w:rFonts w:ascii="Arial LatArm" w:hAnsi="Arial LatArm" w:cs="Arial"/>
              </w:rPr>
              <w:t xml:space="preserve">          </w:t>
            </w:r>
          </w:p>
        </w:tc>
        <w:tc>
          <w:tcPr>
            <w:tcW w:w="3145" w:type="dxa"/>
            <w:vAlign w:val="center"/>
          </w:tcPr>
          <w:p w14:paraId="3C743266" w14:textId="764968F7" w:rsidR="00042B93" w:rsidRPr="00AC479B" w:rsidRDefault="00042B93" w:rsidP="00042B93">
            <w:pPr>
              <w:jc w:val="center"/>
              <w:rPr>
                <w:rFonts w:ascii="GHEA Grapalat" w:hAnsi="GHEA Grapalat"/>
                <w:sz w:val="22"/>
                <w:szCs w:val="22"/>
                <w:lang w:val="pt-BR"/>
              </w:rPr>
            </w:pPr>
            <w:r w:rsidRPr="00AC479B">
              <w:rPr>
                <w:rFonts w:ascii="GHEA Grapalat" w:hAnsi="GHEA Grapalat"/>
                <w:sz w:val="22"/>
                <w:szCs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50BE51C3" w14:textId="794CB035" w:rsidR="00042B93" w:rsidRPr="00AC479B" w:rsidRDefault="00042B93" w:rsidP="00042B93">
            <w:pPr>
              <w:jc w:val="center"/>
              <w:rPr>
                <w:rFonts w:ascii="GHEA Grapalat" w:hAnsi="GHEA Grapalat"/>
                <w:sz w:val="22"/>
                <w:szCs w:val="22"/>
                <w:lang w:val="pt-BR"/>
              </w:rPr>
            </w:pPr>
            <w:r w:rsidRPr="00AC479B">
              <w:rPr>
                <w:rFonts w:ascii="GHEA Grapalat" w:hAnsi="GHEA Grapalat"/>
                <w:sz w:val="22"/>
                <w:szCs w:val="22"/>
                <w:lang w:val="pt-BR"/>
              </w:rPr>
              <w:t>0 %</w:t>
            </w:r>
          </w:p>
        </w:tc>
      </w:tr>
      <w:tr w:rsidR="00042B93" w:rsidRPr="00AC479B" w14:paraId="0F8F6C20" w14:textId="77777777" w:rsidTr="00642BF3">
        <w:trPr>
          <w:cantSplit/>
          <w:trHeight w:val="557"/>
          <w:jc w:val="center"/>
        </w:trPr>
        <w:tc>
          <w:tcPr>
            <w:tcW w:w="9566" w:type="dxa"/>
            <w:gridSpan w:val="4"/>
            <w:vAlign w:val="center"/>
          </w:tcPr>
          <w:p w14:paraId="7C4F70AD" w14:textId="77777777" w:rsidR="00042B93" w:rsidRPr="00AC479B" w:rsidRDefault="00042B93" w:rsidP="00042B93">
            <w:pPr>
              <w:jc w:val="center"/>
              <w:rPr>
                <w:rFonts w:ascii="GHEA Grapalat" w:hAnsi="GHEA Grapalat"/>
                <w:b/>
                <w:sz w:val="22"/>
                <w:szCs w:val="22"/>
                <w:lang w:val="pt-BR"/>
              </w:rPr>
            </w:pPr>
            <w:r w:rsidRPr="00AC479B">
              <w:rPr>
                <w:rFonts w:ascii="GHEA Grapalat" w:hAnsi="GHEA Grapalat"/>
                <w:b/>
                <w:sz w:val="22"/>
                <w:szCs w:val="22"/>
                <w:lang w:val="pt-BR"/>
              </w:rPr>
              <w:t>Ընդամենը</w:t>
            </w:r>
          </w:p>
        </w:tc>
        <w:tc>
          <w:tcPr>
            <w:tcW w:w="1069" w:type="dxa"/>
            <w:vAlign w:val="center"/>
          </w:tcPr>
          <w:p w14:paraId="0EA29DE1" w14:textId="77777777" w:rsidR="00042B93" w:rsidRPr="00AC479B" w:rsidRDefault="00042B93" w:rsidP="00042B93">
            <w:pPr>
              <w:jc w:val="center"/>
              <w:rPr>
                <w:rFonts w:ascii="GHEA Grapalat" w:hAnsi="GHEA Grapalat"/>
                <w:sz w:val="22"/>
                <w:szCs w:val="22"/>
                <w:lang w:val="pt-BR"/>
              </w:rPr>
            </w:pPr>
            <w:r w:rsidRPr="00AC479B">
              <w:rPr>
                <w:rFonts w:ascii="GHEA Grapalat" w:hAnsi="GHEA Grapalat"/>
                <w:sz w:val="22"/>
                <w:szCs w:val="22"/>
                <w:lang w:val="pt-BR"/>
              </w:rPr>
              <w:t>0 %</w:t>
            </w:r>
          </w:p>
        </w:tc>
      </w:tr>
    </w:tbl>
    <w:p w14:paraId="0C33C19F" w14:textId="77777777" w:rsidR="00642BF3" w:rsidRPr="004D5577" w:rsidRDefault="00642BF3" w:rsidP="00642BF3">
      <w:pPr>
        <w:jc w:val="both"/>
        <w:rPr>
          <w:rFonts w:ascii="Sylfaen" w:hAnsi="Sylfaen"/>
          <w:sz w:val="22"/>
          <w:lang w:val="pt-BR"/>
        </w:rPr>
      </w:pPr>
    </w:p>
    <w:p w14:paraId="3897BADE" w14:textId="77777777" w:rsidR="00642BF3" w:rsidRPr="00AE2768" w:rsidRDefault="00642BF3" w:rsidP="00642BF3">
      <w:pPr>
        <w:jc w:val="both"/>
        <w:rPr>
          <w:rFonts w:ascii="GHEA Grapalat" w:hAnsi="GHEA Grapalat" w:cs="Sylfaen"/>
          <w:i/>
          <w:sz w:val="18"/>
          <w:szCs w:val="18"/>
          <w:lang w:val="pt-BR"/>
        </w:rPr>
      </w:pPr>
      <w:r w:rsidRPr="00F60A09">
        <w:rPr>
          <w:rFonts w:ascii="GHEA Grapalat" w:hAnsi="GHEA Grapalat"/>
          <w:i/>
          <w:sz w:val="18"/>
          <w:szCs w:val="18"/>
          <w:lang w:val="pt-BR"/>
        </w:rPr>
        <w:t xml:space="preserve">* </w:t>
      </w:r>
      <w:r w:rsidRPr="007F7A06">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FE8A2C7" w14:textId="77777777" w:rsidR="00642BF3" w:rsidRPr="00D677B3" w:rsidRDefault="00642BF3" w:rsidP="00642BF3">
      <w:pPr>
        <w:rPr>
          <w:rFonts w:ascii="GHEA Grapalat" w:hAnsi="GHEA Grapalat"/>
          <w:i/>
          <w:sz w:val="18"/>
          <w:szCs w:val="18"/>
          <w:lang w:val="pt-BR"/>
        </w:rPr>
      </w:pPr>
    </w:p>
    <w:p w14:paraId="0AB974C1" w14:textId="77777777" w:rsidR="00642BF3" w:rsidRDefault="00642BF3" w:rsidP="00642BF3">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7C0B608" w14:textId="77777777" w:rsidR="00642BF3" w:rsidRDefault="00642BF3" w:rsidP="00642BF3">
      <w:pPr>
        <w:rPr>
          <w:rFonts w:ascii="GHEA Grapalat" w:hAnsi="GHEA Grapalat" w:cs="Sylfaen"/>
          <w:i/>
          <w:sz w:val="18"/>
          <w:szCs w:val="18"/>
          <w:lang w:val="pt-BR"/>
        </w:rPr>
      </w:pPr>
    </w:p>
    <w:p w14:paraId="071400F0" w14:textId="77777777" w:rsidR="00642BF3" w:rsidRPr="003D7A72" w:rsidRDefault="00642BF3" w:rsidP="00642BF3">
      <w:pPr>
        <w:rPr>
          <w:rFonts w:ascii="GHEA Grapalat" w:hAnsi="GHEA Grapalat"/>
          <w:i/>
          <w:sz w:val="18"/>
          <w:szCs w:val="18"/>
          <w:lang w:val="pt-BR"/>
        </w:rPr>
      </w:pPr>
    </w:p>
    <w:tbl>
      <w:tblPr>
        <w:tblW w:w="10413" w:type="dxa"/>
        <w:jc w:val="center"/>
        <w:tblLayout w:type="fixed"/>
        <w:tblLook w:val="0000" w:firstRow="0" w:lastRow="0" w:firstColumn="0" w:lastColumn="0" w:noHBand="0" w:noVBand="0"/>
      </w:tblPr>
      <w:tblGrid>
        <w:gridCol w:w="4935"/>
        <w:gridCol w:w="519"/>
        <w:gridCol w:w="4959"/>
      </w:tblGrid>
      <w:tr w:rsidR="00642BF3" w:rsidRPr="00980477" w14:paraId="40C9FE06" w14:textId="77777777" w:rsidTr="00642BF3">
        <w:trPr>
          <w:trHeight w:val="3107"/>
          <w:jc w:val="center"/>
        </w:trPr>
        <w:tc>
          <w:tcPr>
            <w:tcW w:w="4935" w:type="dxa"/>
          </w:tcPr>
          <w:p w14:paraId="2574BB39"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cs="Sylfaen"/>
                <w:b/>
                <w:bCs/>
                <w:sz w:val="22"/>
                <w:szCs w:val="22"/>
                <w:lang w:val="pt-BR"/>
              </w:rPr>
              <w:lastRenderedPageBreak/>
              <w:t>ՎԱՃԱՌՈՂ</w:t>
            </w:r>
          </w:p>
          <w:p w14:paraId="0A3F50DA" w14:textId="77777777" w:rsidR="00642BF3" w:rsidRPr="00980477" w:rsidRDefault="00642BF3" w:rsidP="00642BF3">
            <w:pPr>
              <w:jc w:val="center"/>
              <w:rPr>
                <w:rFonts w:ascii="GHEA Grapalat" w:hAnsi="GHEA Grapalat"/>
                <w:sz w:val="22"/>
                <w:szCs w:val="22"/>
                <w:lang w:val="hy-AM"/>
              </w:rPr>
            </w:pPr>
          </w:p>
          <w:p w14:paraId="3A0D7830" w14:textId="77777777" w:rsidR="00642BF3" w:rsidRPr="00980477" w:rsidRDefault="00642BF3" w:rsidP="00642BF3">
            <w:pPr>
              <w:jc w:val="center"/>
              <w:rPr>
                <w:rFonts w:ascii="GHEA Grapalat" w:hAnsi="GHEA Grapalat"/>
                <w:sz w:val="22"/>
                <w:szCs w:val="22"/>
                <w:lang w:val="hy-AM"/>
              </w:rPr>
            </w:pPr>
          </w:p>
          <w:p w14:paraId="31C89DBC" w14:textId="77777777" w:rsidR="00642BF3" w:rsidRPr="00980477" w:rsidRDefault="00642BF3" w:rsidP="00642BF3">
            <w:pPr>
              <w:jc w:val="center"/>
              <w:rPr>
                <w:rFonts w:ascii="GHEA Grapalat" w:hAnsi="GHEA Grapalat"/>
                <w:sz w:val="22"/>
                <w:szCs w:val="22"/>
                <w:lang w:val="hy-AM"/>
              </w:rPr>
            </w:pPr>
          </w:p>
          <w:p w14:paraId="7857F608" w14:textId="5E675C26" w:rsidR="00642BF3" w:rsidRPr="00980477" w:rsidRDefault="00642BF3" w:rsidP="00642BF3">
            <w:pPr>
              <w:rPr>
                <w:rFonts w:ascii="GHEA Grapalat" w:hAnsi="GHEA Grapalat"/>
                <w:sz w:val="22"/>
                <w:szCs w:val="22"/>
                <w:lang w:val="hy-AM"/>
              </w:rPr>
            </w:pPr>
            <w:r w:rsidRPr="00980477">
              <w:rPr>
                <w:rFonts w:ascii="GHEA Grapalat" w:hAnsi="GHEA Grapalat" w:cs="Sylfaen"/>
                <w:bCs/>
                <w:sz w:val="22"/>
                <w:szCs w:val="22"/>
                <w:lang w:val="hy-AM"/>
              </w:rPr>
              <w:t xml:space="preserve">       </w:t>
            </w:r>
            <w:r w:rsidR="00980477">
              <w:rPr>
                <w:rFonts w:ascii="GHEA Grapalat" w:hAnsi="GHEA Grapalat" w:cs="Sylfaen"/>
                <w:bCs/>
                <w:sz w:val="22"/>
                <w:szCs w:val="22"/>
                <w:lang w:val="hy-AM"/>
              </w:rPr>
              <w:t>Էլ․ փոստ՝</w:t>
            </w:r>
          </w:p>
          <w:p w14:paraId="61868EB6" w14:textId="77777777" w:rsidR="00642BF3" w:rsidRPr="00980477" w:rsidRDefault="00642BF3" w:rsidP="00642BF3">
            <w:pPr>
              <w:jc w:val="center"/>
              <w:rPr>
                <w:rFonts w:ascii="GHEA Grapalat" w:hAnsi="GHEA Grapalat"/>
                <w:sz w:val="22"/>
                <w:szCs w:val="22"/>
                <w:lang w:val="hy-AM"/>
              </w:rPr>
            </w:pPr>
          </w:p>
          <w:p w14:paraId="021DB510" w14:textId="77777777" w:rsidR="00642BF3" w:rsidRPr="00980477" w:rsidRDefault="00642BF3" w:rsidP="00642BF3">
            <w:pPr>
              <w:jc w:val="center"/>
              <w:rPr>
                <w:rFonts w:ascii="GHEA Grapalat" w:hAnsi="GHEA Grapalat"/>
                <w:sz w:val="22"/>
                <w:szCs w:val="22"/>
                <w:lang w:val="hy-AM"/>
              </w:rPr>
            </w:pPr>
          </w:p>
          <w:p w14:paraId="48B7CB3A"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p>
          <w:p w14:paraId="4DFC548D"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r w:rsidRPr="00980477">
              <w:rPr>
                <w:rFonts w:ascii="GHEA Grapalat" w:hAnsi="GHEA Grapalat" w:cs="Sylfaen"/>
                <w:sz w:val="22"/>
                <w:szCs w:val="22"/>
                <w:lang w:val="hy-AM"/>
              </w:rPr>
              <w:t>ստորագրություն</w:t>
            </w:r>
            <w:r w:rsidRPr="00980477">
              <w:rPr>
                <w:rFonts w:ascii="GHEA Grapalat" w:hAnsi="GHEA Grapalat"/>
                <w:sz w:val="22"/>
                <w:szCs w:val="22"/>
                <w:lang w:val="hy-AM"/>
              </w:rPr>
              <w:t>/</w:t>
            </w:r>
          </w:p>
          <w:p w14:paraId="644485F4"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cs="Sylfaen"/>
                <w:sz w:val="22"/>
                <w:szCs w:val="22"/>
                <w:lang w:val="hy-AM"/>
              </w:rPr>
              <w:t>Կ</w:t>
            </w:r>
            <w:r w:rsidRPr="00980477">
              <w:rPr>
                <w:rFonts w:ascii="GHEA Grapalat" w:hAnsi="GHEA Grapalat"/>
                <w:sz w:val="22"/>
                <w:szCs w:val="22"/>
                <w:lang w:val="hy-AM"/>
              </w:rPr>
              <w:t>.</w:t>
            </w:r>
            <w:r w:rsidRPr="00980477">
              <w:rPr>
                <w:rFonts w:ascii="GHEA Grapalat" w:hAnsi="GHEA Grapalat" w:cs="Sylfaen"/>
                <w:sz w:val="22"/>
                <w:szCs w:val="22"/>
                <w:lang w:val="hy-AM"/>
              </w:rPr>
              <w:t>Տ</w:t>
            </w:r>
          </w:p>
        </w:tc>
        <w:tc>
          <w:tcPr>
            <w:tcW w:w="519" w:type="dxa"/>
          </w:tcPr>
          <w:p w14:paraId="33D3CE96" w14:textId="77777777" w:rsidR="00642BF3" w:rsidRPr="00980477" w:rsidRDefault="00642BF3" w:rsidP="00642BF3">
            <w:pPr>
              <w:jc w:val="center"/>
              <w:rPr>
                <w:rFonts w:ascii="GHEA Grapalat" w:hAnsi="GHEA Grapalat"/>
                <w:sz w:val="22"/>
                <w:szCs w:val="22"/>
                <w:lang w:val="hy-AM"/>
              </w:rPr>
            </w:pPr>
          </w:p>
        </w:tc>
        <w:tc>
          <w:tcPr>
            <w:tcW w:w="4959" w:type="dxa"/>
          </w:tcPr>
          <w:p w14:paraId="5FA92E60" w14:textId="77777777" w:rsidR="00642BF3" w:rsidRPr="00980477" w:rsidRDefault="00642BF3" w:rsidP="00642BF3">
            <w:pPr>
              <w:rPr>
                <w:rFonts w:ascii="GHEA Grapalat" w:hAnsi="GHEA Grapalat" w:cs="Sylfaen"/>
                <w:b/>
                <w:bCs/>
                <w:sz w:val="22"/>
                <w:szCs w:val="22"/>
                <w:lang w:val="pt-BR"/>
              </w:rPr>
            </w:pPr>
            <w:r w:rsidRPr="00980477">
              <w:rPr>
                <w:rFonts w:ascii="GHEA Grapalat" w:hAnsi="GHEA Grapalat" w:cs="Sylfaen"/>
                <w:b/>
                <w:bCs/>
                <w:sz w:val="22"/>
                <w:szCs w:val="22"/>
                <w:lang w:val="pt-BR"/>
              </w:rPr>
              <w:t xml:space="preserve">                               </w:t>
            </w:r>
            <w:r w:rsidRPr="00980477">
              <w:rPr>
                <w:rFonts w:ascii="GHEA Grapalat" w:hAnsi="GHEA Grapalat" w:cs="Sylfaen"/>
                <w:b/>
                <w:bCs/>
                <w:sz w:val="22"/>
                <w:szCs w:val="22"/>
              </w:rPr>
              <w:t>ԳՆՈՐԴ</w:t>
            </w:r>
          </w:p>
          <w:p w14:paraId="78650990" w14:textId="59F3A8FF" w:rsidR="00642BF3" w:rsidRPr="00980477" w:rsidRDefault="00E30359" w:rsidP="00642BF3">
            <w:pPr>
              <w:jc w:val="center"/>
              <w:rPr>
                <w:rFonts w:ascii="GHEA Grapalat" w:hAnsi="GHEA Grapalat" w:cs="Sylfaen"/>
                <w:b/>
                <w:bCs/>
                <w:sz w:val="22"/>
                <w:szCs w:val="22"/>
                <w:lang w:val="pt-BR"/>
              </w:rPr>
            </w:pPr>
            <w:r>
              <w:rPr>
                <w:rFonts w:ascii="GHEA Grapalat" w:hAnsi="GHEA Grapalat" w:cs="Sylfaen"/>
                <w:b/>
                <w:bCs/>
                <w:sz w:val="22"/>
                <w:szCs w:val="22"/>
                <w:lang w:val="hy-AM"/>
              </w:rPr>
              <w:t>«</w:t>
            </w:r>
            <w:r w:rsidR="00642BF3" w:rsidRPr="00980477">
              <w:rPr>
                <w:rFonts w:ascii="GHEA Grapalat" w:hAnsi="GHEA Grapalat" w:cs="Sylfaen"/>
                <w:b/>
                <w:bCs/>
                <w:sz w:val="22"/>
                <w:szCs w:val="22"/>
              </w:rPr>
              <w:t>Երքաղլույս</w:t>
            </w:r>
            <w:r>
              <w:rPr>
                <w:rFonts w:ascii="GHEA Grapalat" w:hAnsi="GHEA Grapalat" w:cs="Sylfaen"/>
                <w:b/>
                <w:bCs/>
                <w:sz w:val="22"/>
                <w:szCs w:val="22"/>
                <w:lang w:val="hy-AM"/>
              </w:rPr>
              <w:t>»</w:t>
            </w:r>
            <w:r w:rsidR="00642BF3" w:rsidRPr="00980477">
              <w:rPr>
                <w:rFonts w:ascii="GHEA Grapalat" w:hAnsi="GHEA Grapalat" w:cs="Sylfaen"/>
                <w:b/>
                <w:bCs/>
                <w:sz w:val="22"/>
                <w:szCs w:val="22"/>
                <w:lang w:val="pt-BR"/>
              </w:rPr>
              <w:t xml:space="preserve"> </w:t>
            </w:r>
            <w:r w:rsidR="00642BF3" w:rsidRPr="00980477">
              <w:rPr>
                <w:rFonts w:ascii="GHEA Grapalat" w:hAnsi="GHEA Grapalat" w:cs="Sylfaen"/>
                <w:b/>
                <w:bCs/>
                <w:sz w:val="22"/>
                <w:szCs w:val="22"/>
              </w:rPr>
              <w:t>ՓԲԸ</w:t>
            </w:r>
          </w:p>
          <w:p w14:paraId="572CE0B5"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rPr>
              <w:t>ք</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Երևան</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Բուզանդի</w:t>
            </w:r>
            <w:r w:rsidRPr="00980477">
              <w:rPr>
                <w:rFonts w:ascii="GHEA Grapalat" w:hAnsi="GHEA Grapalat" w:cs="Sylfaen"/>
                <w:bCs/>
                <w:sz w:val="22"/>
                <w:szCs w:val="22"/>
                <w:lang w:val="pt-BR"/>
              </w:rPr>
              <w:t xml:space="preserve"> 1/4,  </w:t>
            </w:r>
            <w:r w:rsidRPr="00980477">
              <w:rPr>
                <w:rFonts w:ascii="GHEA Grapalat" w:hAnsi="GHEA Grapalat" w:cs="Sylfaen"/>
                <w:bCs/>
                <w:sz w:val="22"/>
                <w:szCs w:val="22"/>
              </w:rPr>
              <w:t>Կոմիտաս</w:t>
            </w:r>
            <w:r w:rsidRPr="00980477">
              <w:rPr>
                <w:rFonts w:ascii="GHEA Grapalat" w:hAnsi="GHEA Grapalat" w:cs="Sylfaen"/>
                <w:bCs/>
                <w:sz w:val="22"/>
                <w:szCs w:val="22"/>
                <w:lang w:val="pt-BR"/>
              </w:rPr>
              <w:t xml:space="preserve"> 28                  </w:t>
            </w:r>
          </w:p>
          <w:p w14:paraId="6FB56248"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rPr>
              <w:t>ԱՐԱՐԱՏԲԱՆԿ</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ԲԲԸ</w:t>
            </w:r>
          </w:p>
          <w:p w14:paraId="1C885EE4"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Հ</w:t>
            </w:r>
            <w:r w:rsidRPr="00980477">
              <w:rPr>
                <w:rFonts w:ascii="GHEA Grapalat" w:hAnsi="GHEA Grapalat" w:cs="Sylfaen"/>
                <w:bCs/>
                <w:sz w:val="22"/>
                <w:szCs w:val="22"/>
                <w:lang w:val="pt-BR"/>
              </w:rPr>
              <w:t>/</w:t>
            </w:r>
            <w:r w:rsidRPr="00980477">
              <w:rPr>
                <w:rFonts w:ascii="GHEA Grapalat" w:hAnsi="GHEA Grapalat" w:cs="Sylfaen"/>
                <w:bCs/>
                <w:sz w:val="22"/>
                <w:szCs w:val="22"/>
              </w:rPr>
              <w:t>Հ</w:t>
            </w:r>
            <w:r w:rsidRPr="00980477">
              <w:rPr>
                <w:rFonts w:ascii="GHEA Grapalat" w:hAnsi="GHEA Grapalat" w:cs="Sylfaen"/>
                <w:bCs/>
                <w:sz w:val="22"/>
                <w:szCs w:val="22"/>
                <w:lang w:val="pt-BR"/>
              </w:rPr>
              <w:t xml:space="preserve"> 1510004597930100,  </w:t>
            </w:r>
            <w:r w:rsidRPr="00980477">
              <w:rPr>
                <w:rFonts w:ascii="GHEA Grapalat" w:hAnsi="GHEA Grapalat" w:cs="Sylfaen"/>
                <w:bCs/>
                <w:sz w:val="22"/>
                <w:szCs w:val="22"/>
              </w:rPr>
              <w:t>ՀՎՀՀ</w:t>
            </w:r>
            <w:r w:rsidRPr="00980477">
              <w:rPr>
                <w:rFonts w:ascii="GHEA Grapalat" w:hAnsi="GHEA Grapalat" w:cs="Sylfaen"/>
                <w:bCs/>
                <w:sz w:val="22"/>
                <w:szCs w:val="22"/>
                <w:lang w:val="pt-BR"/>
              </w:rPr>
              <w:t xml:space="preserve"> 02504913</w:t>
            </w:r>
          </w:p>
          <w:p w14:paraId="36AD18AF" w14:textId="77777777" w:rsidR="00642BF3" w:rsidRPr="00980477" w:rsidRDefault="00642BF3" w:rsidP="00642BF3">
            <w:pPr>
              <w:jc w:val="center"/>
              <w:rPr>
                <w:rFonts w:ascii="GHEA Grapalat" w:hAnsi="GHEA Grapalat" w:cs="Sylfaen"/>
                <w:bCs/>
                <w:sz w:val="22"/>
                <w:szCs w:val="22"/>
                <w:lang w:val="pt-BR"/>
              </w:rPr>
            </w:pPr>
            <w:proofErr w:type="gramStart"/>
            <w:r w:rsidRPr="00980477">
              <w:rPr>
                <w:rFonts w:ascii="GHEA Grapalat" w:hAnsi="GHEA Grapalat" w:cs="Sylfaen"/>
                <w:bCs/>
                <w:sz w:val="22"/>
                <w:szCs w:val="22"/>
              </w:rPr>
              <w:t>էլ</w:t>
            </w:r>
            <w:proofErr w:type="gramEnd"/>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փոստ</w:t>
            </w:r>
            <w:r w:rsidRPr="00980477">
              <w:rPr>
                <w:rFonts w:ascii="GHEA Grapalat" w:hAnsi="GHEA Grapalat" w:cs="Sylfaen"/>
                <w:bCs/>
                <w:sz w:val="22"/>
                <w:szCs w:val="22"/>
                <w:lang w:val="pt-BR"/>
              </w:rPr>
              <w:t xml:space="preserve">   yerqaxluys@yerevan.am,    </w:t>
            </w:r>
          </w:p>
          <w:p w14:paraId="2998D2D5" w14:textId="77777777" w:rsidR="00642BF3" w:rsidRPr="00980477" w:rsidRDefault="00642BF3" w:rsidP="00642BF3">
            <w:pPr>
              <w:jc w:val="center"/>
              <w:rPr>
                <w:rFonts w:ascii="GHEA Grapalat" w:hAnsi="GHEA Grapalat" w:cs="Sylfaen"/>
                <w:b/>
                <w:bCs/>
                <w:sz w:val="22"/>
                <w:szCs w:val="22"/>
                <w:lang w:val="pt-BR"/>
              </w:rPr>
            </w:pPr>
            <w:r w:rsidRPr="00980477">
              <w:rPr>
                <w:rFonts w:ascii="GHEA Grapalat" w:hAnsi="GHEA Grapalat" w:cs="Sylfaen"/>
                <w:b/>
                <w:bCs/>
                <w:sz w:val="22"/>
                <w:szCs w:val="22"/>
                <w:lang w:val="pt-BR"/>
              </w:rPr>
              <w:t xml:space="preserve">   </w:t>
            </w:r>
          </w:p>
          <w:p w14:paraId="66DD0660" w14:textId="77777777" w:rsidR="00642BF3" w:rsidRPr="00980477" w:rsidRDefault="00642BF3" w:rsidP="00642BF3">
            <w:pPr>
              <w:jc w:val="center"/>
              <w:rPr>
                <w:rFonts w:ascii="GHEA Grapalat" w:hAnsi="GHEA Grapalat" w:cs="Sylfaen"/>
                <w:b/>
                <w:bCs/>
                <w:sz w:val="22"/>
                <w:szCs w:val="22"/>
                <w:lang w:val="pt-BR"/>
              </w:rPr>
            </w:pPr>
          </w:p>
          <w:p w14:paraId="484A7847"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p>
          <w:p w14:paraId="6BF508BE"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r w:rsidRPr="00980477">
              <w:rPr>
                <w:rFonts w:ascii="GHEA Grapalat" w:hAnsi="GHEA Grapalat" w:cs="Sylfaen"/>
                <w:sz w:val="22"/>
                <w:szCs w:val="22"/>
                <w:lang w:val="hy-AM"/>
              </w:rPr>
              <w:t>ստորագրություն</w:t>
            </w:r>
            <w:r w:rsidRPr="00980477">
              <w:rPr>
                <w:rFonts w:ascii="GHEA Grapalat" w:hAnsi="GHEA Grapalat"/>
                <w:sz w:val="22"/>
                <w:szCs w:val="22"/>
                <w:lang w:val="hy-AM"/>
              </w:rPr>
              <w:t>/</w:t>
            </w:r>
          </w:p>
          <w:p w14:paraId="325D4FC5" w14:textId="77777777" w:rsidR="00642BF3" w:rsidRPr="00980477" w:rsidRDefault="00642BF3" w:rsidP="00642BF3">
            <w:pPr>
              <w:jc w:val="center"/>
              <w:rPr>
                <w:rFonts w:ascii="GHEA Grapalat" w:hAnsi="GHEA Grapalat"/>
                <w:sz w:val="22"/>
                <w:szCs w:val="22"/>
                <w:lang w:val="ru-RU"/>
              </w:rPr>
            </w:pPr>
            <w:r w:rsidRPr="00980477">
              <w:rPr>
                <w:rFonts w:ascii="GHEA Grapalat" w:hAnsi="GHEA Grapalat" w:cs="Sylfaen"/>
                <w:sz w:val="22"/>
                <w:szCs w:val="22"/>
                <w:lang w:val="hy-AM"/>
              </w:rPr>
              <w:t>Կ</w:t>
            </w:r>
            <w:r w:rsidRPr="00980477">
              <w:rPr>
                <w:rFonts w:ascii="GHEA Grapalat" w:hAnsi="GHEA Grapalat"/>
                <w:sz w:val="22"/>
                <w:szCs w:val="22"/>
                <w:lang w:val="hy-AM"/>
              </w:rPr>
              <w:t>.</w:t>
            </w:r>
            <w:r w:rsidRPr="00980477">
              <w:rPr>
                <w:rFonts w:ascii="GHEA Grapalat" w:hAnsi="GHEA Grapalat" w:cs="Sylfaen"/>
                <w:sz w:val="22"/>
                <w:szCs w:val="22"/>
                <w:lang w:val="hy-AM"/>
              </w:rPr>
              <w:t>Տ</w:t>
            </w:r>
            <w:r w:rsidRPr="00980477">
              <w:rPr>
                <w:rFonts w:ascii="GHEA Grapalat" w:hAnsi="GHEA Grapalat" w:cs="Sylfaen"/>
                <w:b/>
                <w:bCs/>
                <w:sz w:val="22"/>
                <w:szCs w:val="22"/>
                <w:lang w:val="ru-RU"/>
              </w:rPr>
              <w:t xml:space="preserve"> </w:t>
            </w:r>
          </w:p>
        </w:tc>
      </w:tr>
    </w:tbl>
    <w:p w14:paraId="202314A2" w14:textId="77777777" w:rsidR="00642BF3" w:rsidRDefault="00642BF3" w:rsidP="00642BF3">
      <w:pPr>
        <w:rPr>
          <w:rFonts w:ascii="GHEA Grapalat" w:hAnsi="GHEA Grapalat"/>
          <w:i/>
          <w:sz w:val="18"/>
        </w:rPr>
      </w:pPr>
    </w:p>
    <w:p w14:paraId="7CDB4644" w14:textId="77777777" w:rsidR="00642BF3" w:rsidRDefault="00642BF3" w:rsidP="00642BF3">
      <w:pPr>
        <w:rPr>
          <w:rFonts w:ascii="GHEA Grapalat" w:hAnsi="GHEA Grapalat"/>
          <w:i/>
          <w:sz w:val="18"/>
        </w:rPr>
      </w:pPr>
    </w:p>
    <w:p w14:paraId="0323A07C" w14:textId="77777777" w:rsidR="00642BF3" w:rsidRDefault="00642BF3" w:rsidP="00642BF3">
      <w:pPr>
        <w:rPr>
          <w:rFonts w:ascii="GHEA Grapalat" w:hAnsi="GHEA Grapalat"/>
          <w:i/>
          <w:sz w:val="18"/>
        </w:rPr>
      </w:pPr>
    </w:p>
    <w:p w14:paraId="6C155360" w14:textId="77777777" w:rsidR="00642BF3" w:rsidRDefault="00642BF3" w:rsidP="00642BF3">
      <w:pPr>
        <w:rPr>
          <w:rFonts w:ascii="GHEA Grapalat" w:hAnsi="GHEA Grapalat"/>
          <w:i/>
          <w:sz w:val="18"/>
        </w:rPr>
      </w:pPr>
    </w:p>
    <w:p w14:paraId="092C6B83" w14:textId="77777777" w:rsidR="00642BF3" w:rsidRDefault="00642BF3" w:rsidP="00642BF3">
      <w:pPr>
        <w:rPr>
          <w:rFonts w:ascii="GHEA Grapalat" w:hAnsi="GHEA Grapalat"/>
          <w:i/>
          <w:sz w:val="18"/>
        </w:rPr>
      </w:pPr>
    </w:p>
    <w:p w14:paraId="6A3ED76D" w14:textId="77777777" w:rsidR="00042B93" w:rsidRDefault="00042B93" w:rsidP="00642BF3">
      <w:pPr>
        <w:rPr>
          <w:rFonts w:ascii="GHEA Grapalat" w:hAnsi="GHEA Grapalat"/>
          <w:i/>
          <w:sz w:val="18"/>
        </w:rPr>
      </w:pPr>
    </w:p>
    <w:p w14:paraId="07DB5455" w14:textId="77777777" w:rsidR="00042B93" w:rsidRDefault="00042B93" w:rsidP="00642BF3">
      <w:pPr>
        <w:rPr>
          <w:rFonts w:ascii="GHEA Grapalat" w:hAnsi="GHEA Grapalat"/>
          <w:i/>
          <w:sz w:val="18"/>
        </w:rPr>
      </w:pPr>
    </w:p>
    <w:p w14:paraId="043EEB4B" w14:textId="77777777" w:rsidR="00042B93" w:rsidRDefault="00042B93" w:rsidP="00642BF3">
      <w:pPr>
        <w:rPr>
          <w:rFonts w:ascii="GHEA Grapalat" w:hAnsi="GHEA Grapalat"/>
          <w:i/>
          <w:sz w:val="18"/>
        </w:rPr>
      </w:pPr>
    </w:p>
    <w:p w14:paraId="7CD54860" w14:textId="77777777" w:rsidR="00042B93" w:rsidRDefault="00042B93" w:rsidP="00642BF3">
      <w:pPr>
        <w:rPr>
          <w:rFonts w:ascii="GHEA Grapalat" w:hAnsi="GHEA Grapalat"/>
          <w:i/>
          <w:sz w:val="18"/>
        </w:rPr>
      </w:pPr>
    </w:p>
    <w:p w14:paraId="1D468A8E" w14:textId="77777777" w:rsidR="00042B93" w:rsidRDefault="00042B93" w:rsidP="00642BF3">
      <w:pPr>
        <w:rPr>
          <w:rFonts w:ascii="GHEA Grapalat" w:hAnsi="GHEA Grapalat"/>
          <w:i/>
          <w:sz w:val="18"/>
        </w:rPr>
      </w:pPr>
    </w:p>
    <w:p w14:paraId="363E30D8" w14:textId="77777777" w:rsidR="00042B93" w:rsidRDefault="00042B93" w:rsidP="00642BF3">
      <w:pPr>
        <w:rPr>
          <w:rFonts w:ascii="GHEA Grapalat" w:hAnsi="GHEA Grapalat"/>
          <w:i/>
          <w:sz w:val="18"/>
        </w:rPr>
      </w:pPr>
    </w:p>
    <w:p w14:paraId="0AE49E59" w14:textId="77777777" w:rsidR="00042B93" w:rsidRDefault="00042B93" w:rsidP="00642BF3">
      <w:pPr>
        <w:rPr>
          <w:rFonts w:ascii="GHEA Grapalat" w:hAnsi="GHEA Grapalat"/>
          <w:i/>
          <w:sz w:val="18"/>
        </w:rPr>
      </w:pPr>
    </w:p>
    <w:p w14:paraId="7F9B6191" w14:textId="77777777" w:rsidR="00042B93" w:rsidRDefault="00042B93" w:rsidP="00642BF3">
      <w:pPr>
        <w:rPr>
          <w:rFonts w:ascii="GHEA Grapalat" w:hAnsi="GHEA Grapalat"/>
          <w:i/>
          <w:sz w:val="18"/>
        </w:rPr>
      </w:pPr>
    </w:p>
    <w:p w14:paraId="06FB0272" w14:textId="77777777" w:rsidR="00042B93" w:rsidRDefault="00042B93" w:rsidP="00642BF3">
      <w:pPr>
        <w:rPr>
          <w:rFonts w:ascii="GHEA Grapalat" w:hAnsi="GHEA Grapalat"/>
          <w:i/>
          <w:sz w:val="18"/>
        </w:rPr>
      </w:pPr>
    </w:p>
    <w:p w14:paraId="6699922C" w14:textId="77777777" w:rsidR="00042B93" w:rsidRDefault="00042B93" w:rsidP="00642BF3">
      <w:pPr>
        <w:rPr>
          <w:rFonts w:ascii="GHEA Grapalat" w:hAnsi="GHEA Grapalat"/>
          <w:i/>
          <w:sz w:val="18"/>
        </w:rPr>
      </w:pPr>
    </w:p>
    <w:p w14:paraId="2C899C1E" w14:textId="77777777" w:rsidR="00042B93" w:rsidRDefault="00042B93" w:rsidP="00642BF3">
      <w:pPr>
        <w:rPr>
          <w:rFonts w:ascii="GHEA Grapalat" w:hAnsi="GHEA Grapalat"/>
          <w:i/>
          <w:sz w:val="18"/>
        </w:rPr>
      </w:pPr>
    </w:p>
    <w:p w14:paraId="36370796" w14:textId="77777777" w:rsidR="00042B93" w:rsidRDefault="00042B93" w:rsidP="00642BF3">
      <w:pPr>
        <w:rPr>
          <w:rFonts w:ascii="GHEA Grapalat" w:hAnsi="GHEA Grapalat"/>
          <w:i/>
          <w:sz w:val="18"/>
        </w:rPr>
      </w:pPr>
    </w:p>
    <w:p w14:paraId="782AD36A" w14:textId="77777777" w:rsidR="00042B93" w:rsidRDefault="00042B93" w:rsidP="00642BF3">
      <w:pPr>
        <w:rPr>
          <w:rFonts w:ascii="GHEA Grapalat" w:hAnsi="GHEA Grapalat"/>
          <w:i/>
          <w:sz w:val="18"/>
        </w:rPr>
      </w:pPr>
    </w:p>
    <w:p w14:paraId="1DFD861E" w14:textId="77777777" w:rsidR="00042B93" w:rsidRDefault="00042B93" w:rsidP="00642BF3">
      <w:pPr>
        <w:rPr>
          <w:rFonts w:ascii="GHEA Grapalat" w:hAnsi="GHEA Grapalat"/>
          <w:i/>
          <w:sz w:val="18"/>
        </w:rPr>
      </w:pPr>
    </w:p>
    <w:p w14:paraId="220EE313" w14:textId="77777777" w:rsidR="00042B93" w:rsidRDefault="00042B93" w:rsidP="00642BF3">
      <w:pPr>
        <w:rPr>
          <w:rFonts w:ascii="GHEA Grapalat" w:hAnsi="GHEA Grapalat"/>
          <w:i/>
          <w:sz w:val="18"/>
        </w:rPr>
      </w:pPr>
    </w:p>
    <w:p w14:paraId="302A0FE4" w14:textId="77777777" w:rsidR="00042B93" w:rsidRDefault="00042B93" w:rsidP="00642BF3">
      <w:pPr>
        <w:rPr>
          <w:rFonts w:ascii="GHEA Grapalat" w:hAnsi="GHEA Grapalat"/>
          <w:i/>
          <w:sz w:val="18"/>
        </w:rPr>
      </w:pPr>
    </w:p>
    <w:p w14:paraId="58B07C50" w14:textId="77777777" w:rsidR="00042B93" w:rsidRDefault="00042B93" w:rsidP="00642BF3">
      <w:pPr>
        <w:rPr>
          <w:rFonts w:ascii="GHEA Grapalat" w:hAnsi="GHEA Grapalat"/>
          <w:i/>
          <w:sz w:val="18"/>
        </w:rPr>
      </w:pPr>
    </w:p>
    <w:p w14:paraId="059DE4C7" w14:textId="77777777" w:rsidR="00042B93" w:rsidRDefault="00042B93" w:rsidP="00642BF3">
      <w:pPr>
        <w:rPr>
          <w:rFonts w:ascii="GHEA Grapalat" w:hAnsi="GHEA Grapalat"/>
          <w:i/>
          <w:sz w:val="18"/>
        </w:rPr>
      </w:pPr>
    </w:p>
    <w:p w14:paraId="155E665C" w14:textId="77777777" w:rsidR="00042B93" w:rsidRDefault="00042B93" w:rsidP="00642BF3">
      <w:pPr>
        <w:rPr>
          <w:rFonts w:ascii="GHEA Grapalat" w:hAnsi="GHEA Grapalat"/>
          <w:i/>
          <w:sz w:val="18"/>
        </w:rPr>
      </w:pPr>
    </w:p>
    <w:p w14:paraId="61899683" w14:textId="77777777" w:rsidR="00042B93" w:rsidRDefault="00042B93" w:rsidP="00642BF3">
      <w:pPr>
        <w:rPr>
          <w:rFonts w:ascii="GHEA Grapalat" w:hAnsi="GHEA Grapalat"/>
          <w:i/>
          <w:sz w:val="18"/>
        </w:rPr>
      </w:pPr>
    </w:p>
    <w:p w14:paraId="765FF72E" w14:textId="77777777" w:rsidR="00042B93" w:rsidRDefault="00042B93" w:rsidP="00642BF3">
      <w:pPr>
        <w:rPr>
          <w:rFonts w:ascii="GHEA Grapalat" w:hAnsi="GHEA Grapalat"/>
          <w:i/>
          <w:sz w:val="18"/>
        </w:rPr>
      </w:pPr>
    </w:p>
    <w:p w14:paraId="5A9A8683" w14:textId="77777777" w:rsidR="00042B93" w:rsidRDefault="00042B93" w:rsidP="00642BF3">
      <w:pPr>
        <w:rPr>
          <w:rFonts w:ascii="GHEA Grapalat" w:hAnsi="GHEA Grapalat"/>
          <w:i/>
          <w:sz w:val="18"/>
        </w:rPr>
      </w:pPr>
    </w:p>
    <w:p w14:paraId="75273185" w14:textId="77777777" w:rsidR="00042B93" w:rsidRDefault="00042B93" w:rsidP="00642BF3">
      <w:pPr>
        <w:rPr>
          <w:rFonts w:ascii="GHEA Grapalat" w:hAnsi="GHEA Grapalat"/>
          <w:i/>
          <w:sz w:val="18"/>
        </w:rPr>
      </w:pPr>
    </w:p>
    <w:p w14:paraId="7BA3A4AA" w14:textId="77777777" w:rsidR="00042B93" w:rsidRDefault="00042B93" w:rsidP="00642BF3">
      <w:pPr>
        <w:rPr>
          <w:rFonts w:ascii="GHEA Grapalat" w:hAnsi="GHEA Grapalat"/>
          <w:i/>
          <w:sz w:val="18"/>
        </w:rPr>
      </w:pPr>
    </w:p>
    <w:p w14:paraId="4FF0F695" w14:textId="77777777" w:rsidR="00042B93" w:rsidRDefault="00042B93" w:rsidP="00642BF3">
      <w:pPr>
        <w:rPr>
          <w:rFonts w:ascii="GHEA Grapalat" w:hAnsi="GHEA Grapalat"/>
          <w:i/>
          <w:sz w:val="18"/>
        </w:rPr>
      </w:pPr>
    </w:p>
    <w:p w14:paraId="6A309076" w14:textId="77777777" w:rsidR="00042B93" w:rsidRDefault="00042B93" w:rsidP="00642BF3">
      <w:pPr>
        <w:rPr>
          <w:rFonts w:ascii="GHEA Grapalat" w:hAnsi="GHEA Grapalat"/>
          <w:i/>
          <w:sz w:val="18"/>
        </w:rPr>
      </w:pPr>
    </w:p>
    <w:p w14:paraId="6422F301" w14:textId="77777777" w:rsidR="00042B93" w:rsidRDefault="00042B93" w:rsidP="00642BF3">
      <w:pPr>
        <w:rPr>
          <w:rFonts w:ascii="GHEA Grapalat" w:hAnsi="GHEA Grapalat"/>
          <w:i/>
          <w:sz w:val="18"/>
        </w:rPr>
      </w:pPr>
    </w:p>
    <w:p w14:paraId="2BD15C09" w14:textId="77777777" w:rsidR="00042B93" w:rsidRDefault="00042B93" w:rsidP="00642BF3">
      <w:pPr>
        <w:rPr>
          <w:rFonts w:ascii="GHEA Grapalat" w:hAnsi="GHEA Grapalat"/>
          <w:i/>
          <w:sz w:val="18"/>
        </w:rPr>
      </w:pPr>
    </w:p>
    <w:p w14:paraId="19C4839D" w14:textId="77777777" w:rsidR="00042B93" w:rsidRDefault="00042B93" w:rsidP="00642BF3">
      <w:pPr>
        <w:rPr>
          <w:rFonts w:ascii="GHEA Grapalat" w:hAnsi="GHEA Grapalat"/>
          <w:i/>
          <w:sz w:val="18"/>
        </w:rPr>
      </w:pPr>
    </w:p>
    <w:p w14:paraId="22F9D64F" w14:textId="77777777" w:rsidR="00042B93" w:rsidRDefault="00042B93" w:rsidP="00642BF3">
      <w:pPr>
        <w:rPr>
          <w:rFonts w:ascii="GHEA Grapalat" w:hAnsi="GHEA Grapalat"/>
          <w:i/>
          <w:sz w:val="18"/>
        </w:rPr>
      </w:pPr>
    </w:p>
    <w:p w14:paraId="659F57FC" w14:textId="77777777" w:rsidR="00042B93" w:rsidRDefault="00042B93" w:rsidP="00642BF3">
      <w:pPr>
        <w:rPr>
          <w:rFonts w:ascii="GHEA Grapalat" w:hAnsi="GHEA Grapalat"/>
          <w:i/>
          <w:sz w:val="18"/>
        </w:rPr>
      </w:pPr>
    </w:p>
    <w:p w14:paraId="2CFF3CBC" w14:textId="77777777" w:rsidR="00042B93" w:rsidRDefault="00042B93" w:rsidP="00642BF3">
      <w:pPr>
        <w:rPr>
          <w:rFonts w:ascii="GHEA Grapalat" w:hAnsi="GHEA Grapalat"/>
          <w:i/>
          <w:sz w:val="18"/>
        </w:rPr>
      </w:pPr>
    </w:p>
    <w:p w14:paraId="56C9B822" w14:textId="77777777" w:rsidR="00042B93" w:rsidRDefault="00042B93" w:rsidP="00642BF3">
      <w:pPr>
        <w:rPr>
          <w:rFonts w:ascii="GHEA Grapalat" w:hAnsi="GHEA Grapalat"/>
          <w:i/>
          <w:sz w:val="18"/>
        </w:rPr>
      </w:pPr>
    </w:p>
    <w:p w14:paraId="13A9E744" w14:textId="77777777" w:rsidR="00042B93" w:rsidRDefault="00042B93" w:rsidP="00642BF3">
      <w:pPr>
        <w:rPr>
          <w:rFonts w:ascii="GHEA Grapalat" w:hAnsi="GHEA Grapalat"/>
          <w:i/>
          <w:sz w:val="18"/>
        </w:rPr>
      </w:pPr>
    </w:p>
    <w:p w14:paraId="7819D94B" w14:textId="77777777" w:rsidR="00042B93" w:rsidRDefault="00042B93" w:rsidP="00642BF3">
      <w:pPr>
        <w:rPr>
          <w:rFonts w:ascii="GHEA Grapalat" w:hAnsi="GHEA Grapalat"/>
          <w:i/>
          <w:sz w:val="18"/>
        </w:rPr>
      </w:pPr>
    </w:p>
    <w:p w14:paraId="12B1F7ED" w14:textId="77777777" w:rsidR="00042B93" w:rsidRDefault="00042B93" w:rsidP="00642BF3">
      <w:pPr>
        <w:rPr>
          <w:rFonts w:ascii="GHEA Grapalat" w:hAnsi="GHEA Grapalat"/>
          <w:i/>
          <w:sz w:val="18"/>
        </w:rPr>
      </w:pPr>
    </w:p>
    <w:p w14:paraId="5081054E" w14:textId="77777777" w:rsidR="00042B93" w:rsidRDefault="00042B93" w:rsidP="00642BF3">
      <w:pPr>
        <w:rPr>
          <w:rFonts w:ascii="GHEA Grapalat" w:hAnsi="GHEA Grapalat"/>
          <w:i/>
          <w:sz w:val="18"/>
        </w:rPr>
      </w:pPr>
    </w:p>
    <w:p w14:paraId="00B562BF" w14:textId="77777777" w:rsidR="00042B93" w:rsidRDefault="00042B93" w:rsidP="00642BF3">
      <w:pPr>
        <w:rPr>
          <w:rFonts w:ascii="GHEA Grapalat" w:hAnsi="GHEA Grapalat"/>
          <w:i/>
          <w:sz w:val="18"/>
        </w:rPr>
      </w:pPr>
    </w:p>
    <w:p w14:paraId="4999F1F5" w14:textId="77777777" w:rsidR="00042B93" w:rsidRDefault="00042B93" w:rsidP="00642BF3">
      <w:pPr>
        <w:rPr>
          <w:rFonts w:ascii="GHEA Grapalat" w:hAnsi="GHEA Grapalat"/>
          <w:i/>
          <w:sz w:val="18"/>
        </w:rPr>
      </w:pPr>
    </w:p>
    <w:p w14:paraId="31E4232A" w14:textId="77777777" w:rsidR="00042B93" w:rsidRDefault="00042B93" w:rsidP="00642BF3">
      <w:pPr>
        <w:rPr>
          <w:rFonts w:ascii="GHEA Grapalat" w:hAnsi="GHEA Grapalat"/>
          <w:i/>
          <w:sz w:val="18"/>
        </w:rPr>
      </w:pPr>
    </w:p>
    <w:p w14:paraId="1825DB6D" w14:textId="77777777" w:rsidR="00042B93" w:rsidRDefault="00042B93" w:rsidP="00642BF3">
      <w:pPr>
        <w:rPr>
          <w:rFonts w:ascii="GHEA Grapalat" w:hAnsi="GHEA Grapalat"/>
          <w:i/>
          <w:sz w:val="18"/>
        </w:rPr>
      </w:pPr>
    </w:p>
    <w:p w14:paraId="7F5F9DEA" w14:textId="77777777" w:rsidR="00042B93" w:rsidRDefault="00042B93" w:rsidP="00642BF3">
      <w:pPr>
        <w:rPr>
          <w:rFonts w:ascii="GHEA Grapalat" w:hAnsi="GHEA Grapalat"/>
          <w:i/>
          <w:sz w:val="18"/>
        </w:rPr>
      </w:pPr>
    </w:p>
    <w:p w14:paraId="123A187D" w14:textId="77777777" w:rsidR="00042B93" w:rsidRDefault="00042B93" w:rsidP="00642BF3">
      <w:pPr>
        <w:rPr>
          <w:rFonts w:ascii="GHEA Grapalat" w:hAnsi="GHEA Grapalat"/>
          <w:i/>
          <w:sz w:val="18"/>
        </w:rPr>
      </w:pPr>
    </w:p>
    <w:p w14:paraId="59CA3E43" w14:textId="77777777" w:rsidR="00042B93" w:rsidRDefault="00042B93" w:rsidP="00642BF3">
      <w:pPr>
        <w:rPr>
          <w:rFonts w:ascii="GHEA Grapalat" w:hAnsi="GHEA Grapalat"/>
          <w:i/>
          <w:sz w:val="18"/>
        </w:rPr>
      </w:pPr>
    </w:p>
    <w:p w14:paraId="3EC37BCA" w14:textId="77777777" w:rsidR="00042B93" w:rsidRDefault="00042B93" w:rsidP="00642BF3">
      <w:pPr>
        <w:rPr>
          <w:rFonts w:ascii="GHEA Grapalat" w:hAnsi="GHEA Grapalat"/>
          <w:i/>
          <w:sz w:val="18"/>
        </w:rPr>
      </w:pPr>
    </w:p>
    <w:p w14:paraId="6C70B9FD" w14:textId="77777777" w:rsidR="00042B93" w:rsidRDefault="00042B93" w:rsidP="00642BF3">
      <w:pPr>
        <w:rPr>
          <w:rFonts w:ascii="GHEA Grapalat" w:hAnsi="GHEA Grapalat"/>
          <w:i/>
          <w:sz w:val="18"/>
        </w:rPr>
      </w:pPr>
    </w:p>
    <w:p w14:paraId="082527C8" w14:textId="77777777" w:rsidR="00642BF3" w:rsidRDefault="00642BF3" w:rsidP="00642BF3">
      <w:pPr>
        <w:jc w:val="right"/>
        <w:rPr>
          <w:rFonts w:ascii="GHEA Grapalat" w:hAnsi="GHEA Grapalat"/>
          <w:i/>
          <w:sz w:val="18"/>
        </w:rPr>
      </w:pPr>
    </w:p>
    <w:p w14:paraId="1473D70F" w14:textId="77777777" w:rsidR="00642BF3" w:rsidRPr="00126973" w:rsidRDefault="00642BF3" w:rsidP="00642BF3">
      <w:pPr>
        <w:jc w:val="right"/>
        <w:rPr>
          <w:rFonts w:ascii="GHEA Grapalat" w:hAnsi="GHEA Grapalat"/>
          <w:i/>
          <w:sz w:val="18"/>
        </w:rPr>
      </w:pPr>
      <w:r w:rsidRPr="001807AD">
        <w:rPr>
          <w:rFonts w:ascii="GHEA Grapalat" w:hAnsi="GHEA Grapalat"/>
          <w:i/>
          <w:sz w:val="18"/>
          <w:lang w:val="hy-AM"/>
        </w:rPr>
        <w:t xml:space="preserve">Հավելված N </w:t>
      </w:r>
      <w:r>
        <w:rPr>
          <w:rFonts w:ascii="GHEA Grapalat" w:hAnsi="GHEA Grapalat"/>
          <w:i/>
          <w:sz w:val="18"/>
        </w:rPr>
        <w:t>3</w:t>
      </w:r>
    </w:p>
    <w:p w14:paraId="3B0E2527" w14:textId="6DE9DE25" w:rsidR="00642BF3" w:rsidRPr="001807AD" w:rsidRDefault="00642BF3" w:rsidP="00642BF3">
      <w:pPr>
        <w:jc w:val="right"/>
        <w:rPr>
          <w:rFonts w:ascii="GHEA Grapalat" w:hAnsi="GHEA Grapalat"/>
          <w:i/>
          <w:sz w:val="18"/>
          <w:lang w:val="hy-AM"/>
        </w:rPr>
      </w:pPr>
      <w:r w:rsidRPr="001807AD">
        <w:rPr>
          <w:rFonts w:ascii="GHEA Grapalat" w:hAnsi="GHEA Grapalat"/>
          <w:i/>
          <w:sz w:val="18"/>
          <w:lang w:val="hy-AM"/>
        </w:rPr>
        <w:t>«         »              20</w:t>
      </w:r>
      <w:r w:rsidR="0025574A">
        <w:rPr>
          <w:rFonts w:ascii="GHEA Grapalat" w:hAnsi="GHEA Grapalat"/>
          <w:i/>
          <w:sz w:val="18"/>
        </w:rPr>
        <w:t>2</w:t>
      </w:r>
      <w:r w:rsidR="00042B93">
        <w:rPr>
          <w:rFonts w:ascii="GHEA Grapalat" w:hAnsi="GHEA Grapalat"/>
          <w:i/>
          <w:sz w:val="18"/>
        </w:rPr>
        <w:t xml:space="preserve">  </w:t>
      </w:r>
      <w:r w:rsidRPr="001807AD">
        <w:rPr>
          <w:rFonts w:ascii="GHEA Grapalat" w:hAnsi="GHEA Grapalat"/>
          <w:i/>
          <w:sz w:val="18"/>
          <w:lang w:val="hy-AM"/>
        </w:rPr>
        <w:t xml:space="preserve"> թ. կնքված </w:t>
      </w:r>
    </w:p>
    <w:p w14:paraId="28B426AE" w14:textId="2864EE40" w:rsidR="00642BF3" w:rsidRPr="001807AD" w:rsidRDefault="00642BF3" w:rsidP="00642BF3">
      <w:pPr>
        <w:jc w:val="right"/>
        <w:rPr>
          <w:rFonts w:ascii="GHEA Grapalat" w:hAnsi="GHEA Grapalat"/>
          <w:i/>
          <w:sz w:val="18"/>
          <w:lang w:val="hy-AM"/>
        </w:rPr>
      </w:pPr>
      <w:r w:rsidRPr="00A07D7F">
        <w:rPr>
          <w:rFonts w:ascii="GHEA Grapalat" w:hAnsi="GHEA Grapalat"/>
          <w:i/>
          <w:sz w:val="18"/>
          <w:lang w:val="hy-AM"/>
        </w:rPr>
        <w:t xml:space="preserve">                   </w:t>
      </w:r>
      <w:r w:rsidRPr="00A07D7F">
        <w:rPr>
          <w:rFonts w:ascii="GHEA Grapalat" w:hAnsi="GHEA Grapalat"/>
          <w:b/>
          <w:lang w:val="es-ES"/>
        </w:rPr>
        <w:t>«</w:t>
      </w:r>
      <w:r w:rsidRPr="00A07D7F">
        <w:rPr>
          <w:rFonts w:ascii="GHEA Grapalat" w:hAnsi="GHEA Grapalat" w:cs="Sylfaen"/>
          <w:b/>
          <w:lang w:val="es-ES"/>
        </w:rPr>
        <w:t>ԵՔԼ</w:t>
      </w:r>
      <w:r w:rsidRPr="00A07D7F">
        <w:rPr>
          <w:rFonts w:ascii="GHEA Grapalat" w:hAnsi="GHEA Grapalat"/>
          <w:b/>
          <w:lang w:val="es-ES"/>
        </w:rPr>
        <w:t>-</w:t>
      </w:r>
      <w:r w:rsidRPr="00A07D7F">
        <w:rPr>
          <w:rFonts w:ascii="GHEA Grapalat" w:hAnsi="GHEA Grapalat" w:cs="Sylfaen"/>
          <w:b/>
          <w:lang w:val="es-ES"/>
        </w:rPr>
        <w:t>ԳՀԱՊՁԲ</w:t>
      </w:r>
      <w:r w:rsidRPr="00A07D7F">
        <w:rPr>
          <w:rFonts w:ascii="GHEA Grapalat" w:hAnsi="GHEA Grapalat" w:cs="Sylfaen"/>
          <w:b/>
          <w:lang w:val="hy-AM"/>
        </w:rPr>
        <w:t>-</w:t>
      </w:r>
      <w:r w:rsidR="00C1689B">
        <w:rPr>
          <w:rFonts w:ascii="GHEA Grapalat" w:hAnsi="GHEA Grapalat" w:cs="Sylfaen"/>
          <w:b/>
          <w:lang w:val="hy-AM"/>
        </w:rPr>
        <w:t>2</w:t>
      </w:r>
      <w:r w:rsidR="00042B93">
        <w:rPr>
          <w:rFonts w:ascii="GHEA Grapalat" w:hAnsi="GHEA Grapalat" w:cs="Sylfaen"/>
          <w:b/>
        </w:rPr>
        <w:t>6</w:t>
      </w:r>
      <w:r w:rsidR="00042B93">
        <w:rPr>
          <w:rFonts w:ascii="GHEA Grapalat" w:hAnsi="GHEA Grapalat" w:cs="Sylfaen"/>
          <w:b/>
          <w:lang w:val="hy-AM"/>
        </w:rPr>
        <w:t>/1</w:t>
      </w:r>
      <w:r w:rsidRPr="00A07D7F">
        <w:rPr>
          <w:rFonts w:ascii="GHEA Grapalat" w:hAnsi="GHEA Grapalat"/>
          <w:lang w:val="es-ES"/>
        </w:rPr>
        <w:t>»</w:t>
      </w:r>
      <w:r w:rsidRPr="00752623">
        <w:rPr>
          <w:rFonts w:ascii="GHEA Grapalat" w:hAnsi="GHEA Grapalat"/>
          <w:i/>
          <w:sz w:val="18"/>
          <w:lang w:val="hy-AM"/>
        </w:rPr>
        <w:t xml:space="preserve">  </w:t>
      </w:r>
      <w:r w:rsidRPr="001807AD">
        <w:rPr>
          <w:rFonts w:ascii="GHEA Grapalat" w:hAnsi="GHEA Grapalat"/>
          <w:i/>
          <w:sz w:val="18"/>
          <w:lang w:val="hy-AM"/>
        </w:rPr>
        <w:t xml:space="preserve">   ծածկագրով պայմանագրի</w:t>
      </w:r>
    </w:p>
    <w:p w14:paraId="223CAF10" w14:textId="77777777" w:rsidR="00642BF3" w:rsidRPr="00A07D7F" w:rsidRDefault="00642BF3" w:rsidP="00642BF3">
      <w:pPr>
        <w:ind w:left="-142" w:firstLine="142"/>
        <w:jc w:val="center"/>
        <w:rPr>
          <w:rFonts w:ascii="GHEA Grapalat" w:hAnsi="GHEA Grapalat" w:cs="Sylfaen"/>
          <w:b/>
          <w:lang w:val="hy-AM"/>
        </w:rPr>
      </w:pPr>
    </w:p>
    <w:p w14:paraId="0D14C817" w14:textId="77777777" w:rsidR="00642BF3" w:rsidRPr="00A07D7F" w:rsidRDefault="00642BF3" w:rsidP="00642BF3">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642BF3" w:rsidRPr="008E6435" w14:paraId="2A36B4B8" w14:textId="77777777" w:rsidTr="00642BF3">
        <w:trPr>
          <w:tblCellSpacing w:w="7" w:type="dxa"/>
          <w:jc w:val="center"/>
        </w:trPr>
        <w:tc>
          <w:tcPr>
            <w:tcW w:w="0" w:type="auto"/>
            <w:vAlign w:val="center"/>
          </w:tcPr>
          <w:p w14:paraId="714CD492" w14:textId="77777777" w:rsidR="00642BF3" w:rsidRPr="00A71D81" w:rsidRDefault="00642BF3" w:rsidP="00642BF3">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9264" behindDoc="0" locked="0" layoutInCell="1" allowOverlap="1" wp14:anchorId="1AE38A86" wp14:editId="264609E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0582FA"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C42109">
              <w:rPr>
                <w:rFonts w:ascii="GHEA Grapalat" w:hAnsi="GHEA Grapalat"/>
                <w:iCs/>
                <w:color w:val="000000"/>
                <w:sz w:val="21"/>
                <w:szCs w:val="21"/>
                <w:lang w:val="hy-AM"/>
              </w:rPr>
              <w:t>Պայմանագրի</w:t>
            </w:r>
            <w:r w:rsidRPr="00A71D81">
              <w:rPr>
                <w:rFonts w:ascii="GHEA Grapalat" w:hAnsi="GHEA Grapalat"/>
                <w:iCs/>
                <w:color w:val="000000"/>
                <w:sz w:val="21"/>
                <w:szCs w:val="21"/>
                <w:lang w:val="pt-BR"/>
              </w:rPr>
              <w:t xml:space="preserve"> </w:t>
            </w:r>
            <w:r w:rsidRPr="00C42109">
              <w:rPr>
                <w:rFonts w:ascii="GHEA Grapalat" w:hAnsi="GHEA Grapalat"/>
                <w:iCs/>
                <w:color w:val="000000"/>
                <w:sz w:val="21"/>
                <w:szCs w:val="21"/>
                <w:lang w:val="hy-AM"/>
              </w:rPr>
              <w:t>կողմ</w:t>
            </w:r>
            <w:r w:rsidRPr="00A71D81">
              <w:rPr>
                <w:rFonts w:ascii="GHEA Grapalat" w:hAnsi="GHEA Grapalat"/>
                <w:iCs/>
                <w:color w:val="000000"/>
                <w:sz w:val="21"/>
                <w:szCs w:val="21"/>
                <w:lang w:val="pt-BR"/>
              </w:rPr>
              <w:t xml:space="preserve"> </w:t>
            </w:r>
          </w:p>
          <w:p w14:paraId="2B83EA6A"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7EC4A44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58DEDB02" w14:textId="77777777" w:rsidR="00642BF3" w:rsidRPr="00A71D81" w:rsidRDefault="00642BF3" w:rsidP="00642BF3">
            <w:pPr>
              <w:jc w:val="center"/>
              <w:rPr>
                <w:rFonts w:ascii="GHEA Grapalat" w:hAnsi="GHEA Grapalat"/>
                <w:iCs/>
                <w:color w:val="000000"/>
                <w:sz w:val="21"/>
                <w:szCs w:val="21"/>
                <w:lang w:val="pt-BR"/>
              </w:rPr>
            </w:pPr>
            <w:r w:rsidRPr="00C42109">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C42109">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7884C3F3" w14:textId="77777777" w:rsidR="00642BF3" w:rsidRPr="00A71D81" w:rsidRDefault="00642BF3" w:rsidP="00642BF3">
            <w:pPr>
              <w:jc w:val="center"/>
              <w:rPr>
                <w:rFonts w:ascii="GHEA Grapalat" w:hAnsi="GHEA Grapalat"/>
                <w:iCs/>
                <w:color w:val="000000"/>
                <w:sz w:val="21"/>
                <w:szCs w:val="21"/>
                <w:lang w:val="pt-BR"/>
              </w:rPr>
            </w:pPr>
            <w:r w:rsidRPr="00C42109">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185E348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711193E0"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4A62F61B"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1883BDB"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26D166C"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5E023394"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1581A8D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0FBFB94F" w14:textId="77777777" w:rsidR="00642BF3" w:rsidRPr="00A71D81" w:rsidRDefault="00642BF3" w:rsidP="00642BF3">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4934C398" w14:textId="77777777" w:rsidR="00642BF3" w:rsidRPr="00A71D81" w:rsidRDefault="00642BF3" w:rsidP="00642BF3">
      <w:pPr>
        <w:ind w:firstLine="375"/>
        <w:rPr>
          <w:rFonts w:ascii="GHEA Grapalat" w:hAnsi="GHEA Grapalat"/>
          <w:iCs/>
          <w:color w:val="000000"/>
          <w:sz w:val="15"/>
          <w:szCs w:val="21"/>
          <w:lang w:val="pt-BR"/>
        </w:rPr>
      </w:pPr>
    </w:p>
    <w:p w14:paraId="08408B65" w14:textId="77777777" w:rsidR="00642BF3" w:rsidRPr="00A71D81" w:rsidRDefault="00642BF3" w:rsidP="00642BF3">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2F3047C2" w14:textId="77777777" w:rsidR="00642BF3" w:rsidRPr="00A71D81" w:rsidRDefault="00642BF3" w:rsidP="00642BF3">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6A3D9B71" w14:textId="77777777" w:rsidR="00642BF3" w:rsidRPr="00A71D81" w:rsidRDefault="00642BF3" w:rsidP="00642BF3">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58812035" w14:textId="77777777" w:rsidR="00642BF3" w:rsidRPr="00A71D81" w:rsidRDefault="00642BF3" w:rsidP="00642BF3">
      <w:pPr>
        <w:pStyle w:val="BodyTextIndent"/>
        <w:spacing w:line="240" w:lineRule="auto"/>
        <w:ind w:firstLine="0"/>
        <w:jc w:val="center"/>
        <w:rPr>
          <w:b/>
          <w:bCs/>
          <w:iCs/>
          <w:lang w:val="es-ES"/>
        </w:rPr>
      </w:pPr>
    </w:p>
    <w:p w14:paraId="6CBD6924" w14:textId="77777777" w:rsidR="00642BF3" w:rsidRPr="00A71D81" w:rsidRDefault="00642BF3" w:rsidP="00642BF3">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9778CC1" w14:textId="77777777" w:rsidR="00642BF3" w:rsidRPr="00A71D81" w:rsidRDefault="00642BF3" w:rsidP="00642BF3">
      <w:pPr>
        <w:pStyle w:val="BodyTextIndent"/>
        <w:spacing w:line="240" w:lineRule="auto"/>
        <w:ind w:firstLine="0"/>
        <w:rPr>
          <w:iCs/>
          <w:lang w:val="es-ES"/>
        </w:rPr>
      </w:pPr>
    </w:p>
    <w:p w14:paraId="3A5F9990"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0092EDCD"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1FB985B3"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2B4AEEA9" w14:textId="77777777" w:rsidR="00642BF3" w:rsidRPr="00A71D81" w:rsidRDefault="00642BF3" w:rsidP="00642BF3">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74B28512" w14:textId="77777777" w:rsidR="00642BF3" w:rsidRPr="00A71D81" w:rsidRDefault="00642BF3" w:rsidP="00642BF3">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7FA80A85" w14:textId="77777777" w:rsidR="00642BF3" w:rsidRPr="00A71D81" w:rsidRDefault="00642BF3" w:rsidP="00642BF3">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42BF3" w:rsidRPr="00A71D81" w14:paraId="369C2D8E" w14:textId="77777777" w:rsidTr="00642BF3">
        <w:trPr>
          <w:jc w:val="right"/>
        </w:trPr>
        <w:tc>
          <w:tcPr>
            <w:tcW w:w="357" w:type="dxa"/>
            <w:vMerge w:val="restart"/>
            <w:shd w:val="clear" w:color="auto" w:fill="auto"/>
            <w:vAlign w:val="center"/>
          </w:tcPr>
          <w:p w14:paraId="6CA8860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182AA22C" w14:textId="77777777" w:rsidR="00642BF3" w:rsidRPr="00A71D81" w:rsidRDefault="00642BF3" w:rsidP="0064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642BF3" w:rsidRPr="00A71D81" w14:paraId="1D10D5CE" w14:textId="77777777" w:rsidTr="00642BF3">
        <w:trPr>
          <w:jc w:val="right"/>
        </w:trPr>
        <w:tc>
          <w:tcPr>
            <w:tcW w:w="357" w:type="dxa"/>
            <w:vMerge/>
            <w:shd w:val="clear" w:color="auto" w:fill="auto"/>
          </w:tcPr>
          <w:p w14:paraId="208C639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4D4C0B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30F1FCC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E7C39E2"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0EC58525"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4A91A17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FEB9DC8"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642BF3" w:rsidRPr="00A71D81" w14:paraId="0A76B55F" w14:textId="77777777" w:rsidTr="00642BF3">
        <w:trPr>
          <w:trHeight w:val="1105"/>
          <w:jc w:val="right"/>
        </w:trPr>
        <w:tc>
          <w:tcPr>
            <w:tcW w:w="357" w:type="dxa"/>
            <w:vMerge/>
            <w:tcBorders>
              <w:bottom w:val="single" w:sz="4" w:space="0" w:color="auto"/>
            </w:tcBorders>
            <w:shd w:val="clear" w:color="auto" w:fill="auto"/>
          </w:tcPr>
          <w:p w14:paraId="29E6F2A4"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BF736E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601EDAB"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307AA56"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181E90C4"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7A47BC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2C2D738F"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6B70EDC"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7C20CE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r>
      <w:tr w:rsidR="00642BF3" w:rsidRPr="00A71D81" w14:paraId="791828E5" w14:textId="77777777" w:rsidTr="00642BF3">
        <w:trPr>
          <w:jc w:val="right"/>
        </w:trPr>
        <w:tc>
          <w:tcPr>
            <w:tcW w:w="357" w:type="dxa"/>
            <w:shd w:val="clear" w:color="auto" w:fill="auto"/>
            <w:vAlign w:val="center"/>
          </w:tcPr>
          <w:p w14:paraId="0718A5C1"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79B7EFB"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036340EC"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11BE5A21"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E9466E6"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E3C674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E5249C8"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5E572B2"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1E6DE5D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r>
      <w:tr w:rsidR="00642BF3" w:rsidRPr="00A71D81" w14:paraId="2CBEA6A6" w14:textId="77777777" w:rsidTr="00642BF3">
        <w:trPr>
          <w:jc w:val="right"/>
        </w:trPr>
        <w:tc>
          <w:tcPr>
            <w:tcW w:w="357" w:type="dxa"/>
            <w:shd w:val="clear" w:color="auto" w:fill="auto"/>
          </w:tcPr>
          <w:p w14:paraId="2EE5E2B0"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73" w:type="dxa"/>
            <w:shd w:val="clear" w:color="auto" w:fill="auto"/>
          </w:tcPr>
          <w:p w14:paraId="44363967"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440" w:type="dxa"/>
            <w:shd w:val="clear" w:color="auto" w:fill="auto"/>
          </w:tcPr>
          <w:p w14:paraId="6F44F87C"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800" w:type="dxa"/>
            <w:shd w:val="clear" w:color="auto" w:fill="auto"/>
          </w:tcPr>
          <w:p w14:paraId="43FDA59B"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16" w:type="dxa"/>
            <w:shd w:val="clear" w:color="auto" w:fill="auto"/>
          </w:tcPr>
          <w:p w14:paraId="74C70F2F"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842" w:type="dxa"/>
            <w:shd w:val="clear" w:color="auto" w:fill="auto"/>
          </w:tcPr>
          <w:p w14:paraId="139E8326"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34" w:type="dxa"/>
            <w:shd w:val="clear" w:color="auto" w:fill="auto"/>
          </w:tcPr>
          <w:p w14:paraId="431A130F"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68" w:type="dxa"/>
            <w:shd w:val="clear" w:color="auto" w:fill="auto"/>
          </w:tcPr>
          <w:p w14:paraId="5A5A0083"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675" w:type="dxa"/>
            <w:shd w:val="clear" w:color="auto" w:fill="auto"/>
          </w:tcPr>
          <w:p w14:paraId="49D2882B" w14:textId="77777777" w:rsidR="00642BF3" w:rsidRPr="00A71D81" w:rsidRDefault="00642BF3" w:rsidP="00642BF3">
            <w:pPr>
              <w:pStyle w:val="NormalWeb"/>
              <w:spacing w:before="0" w:beforeAutospacing="0" w:after="0" w:afterAutospacing="0"/>
              <w:jc w:val="center"/>
              <w:rPr>
                <w:rFonts w:ascii="GHEA Grapalat" w:hAnsi="GHEA Grapalat"/>
              </w:rPr>
            </w:pPr>
          </w:p>
        </w:tc>
      </w:tr>
    </w:tbl>
    <w:p w14:paraId="290BFDA8" w14:textId="77777777" w:rsidR="00642BF3" w:rsidRPr="00A71D81" w:rsidRDefault="00642BF3" w:rsidP="00642BF3">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4C0ED738" w14:textId="77777777" w:rsidR="00642BF3" w:rsidRPr="00A71D81" w:rsidRDefault="00642BF3" w:rsidP="00642BF3">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0635A3B" w14:textId="77777777" w:rsidR="00642BF3" w:rsidRPr="00A71D81" w:rsidRDefault="00642BF3" w:rsidP="00642BF3">
      <w:pPr>
        <w:ind w:firstLine="375"/>
        <w:jc w:val="both"/>
        <w:rPr>
          <w:rFonts w:ascii="GHEA Grapalat" w:hAnsi="GHEA Grapalat"/>
          <w:iCs/>
          <w:snapToGrid w:val="0"/>
          <w:color w:val="000000"/>
          <w:sz w:val="21"/>
          <w:szCs w:val="21"/>
          <w:lang w:val="es-ES"/>
        </w:rPr>
      </w:pPr>
    </w:p>
    <w:p w14:paraId="2E896FF0" w14:textId="77777777" w:rsidR="00642BF3" w:rsidRPr="00A71D81" w:rsidRDefault="00642BF3" w:rsidP="00642BF3">
      <w:pPr>
        <w:ind w:firstLine="375"/>
        <w:jc w:val="both"/>
        <w:rPr>
          <w:rFonts w:ascii="GHEA Grapalat" w:hAnsi="GHEA Grapalat"/>
          <w:iCs/>
          <w:snapToGrid w:val="0"/>
          <w:color w:val="000000"/>
          <w:sz w:val="2"/>
          <w:szCs w:val="21"/>
          <w:lang w:val="es-ES"/>
        </w:rPr>
      </w:pPr>
    </w:p>
    <w:p w14:paraId="6998103E" w14:textId="77777777" w:rsidR="00642BF3" w:rsidRPr="00A71D81" w:rsidRDefault="00642BF3" w:rsidP="00642BF3">
      <w:pPr>
        <w:ind w:firstLine="375"/>
        <w:rPr>
          <w:rFonts w:ascii="GHEA Grapalat" w:hAnsi="GHEA Grapalat"/>
          <w:iCs/>
          <w:snapToGrid w:val="0"/>
          <w:color w:val="000000"/>
          <w:sz w:val="2"/>
          <w:szCs w:val="21"/>
          <w:lang w:val="es-ES"/>
        </w:rPr>
      </w:pPr>
      <w:r w:rsidRPr="00A71D8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42BF3" w:rsidRPr="00A71D81" w14:paraId="615DB234" w14:textId="77777777" w:rsidTr="00642BF3">
        <w:trPr>
          <w:trHeight w:val="266"/>
          <w:tblCellSpacing w:w="7" w:type="dxa"/>
          <w:jc w:val="center"/>
        </w:trPr>
        <w:tc>
          <w:tcPr>
            <w:tcW w:w="0" w:type="auto"/>
            <w:vAlign w:val="center"/>
          </w:tcPr>
          <w:p w14:paraId="09B4145C" w14:textId="77777777" w:rsidR="00642BF3" w:rsidRPr="00A71D81" w:rsidRDefault="00642BF3" w:rsidP="00642BF3">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5C7DCE3C" w14:textId="77777777" w:rsidR="00642BF3" w:rsidRPr="00A71D81" w:rsidRDefault="00642BF3" w:rsidP="00642BF3">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642BF3" w:rsidRPr="00A71D81" w14:paraId="74C43A24" w14:textId="77777777" w:rsidTr="00642BF3">
        <w:trPr>
          <w:trHeight w:val="473"/>
          <w:tblCellSpacing w:w="7" w:type="dxa"/>
          <w:jc w:val="center"/>
        </w:trPr>
        <w:tc>
          <w:tcPr>
            <w:tcW w:w="0" w:type="auto"/>
            <w:vAlign w:val="center"/>
          </w:tcPr>
          <w:p w14:paraId="628A6FF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73F7742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77311426"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___________________________</w:t>
            </w:r>
          </w:p>
          <w:p w14:paraId="30DEF75B"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642BF3" w:rsidRPr="00A71D81" w14:paraId="706081F3" w14:textId="77777777" w:rsidTr="00642BF3">
        <w:trPr>
          <w:trHeight w:val="503"/>
          <w:tblCellSpacing w:w="7" w:type="dxa"/>
          <w:jc w:val="center"/>
        </w:trPr>
        <w:tc>
          <w:tcPr>
            <w:tcW w:w="0" w:type="auto"/>
            <w:vAlign w:val="center"/>
          </w:tcPr>
          <w:p w14:paraId="26F78059"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003A72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2731692D"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___________________________</w:t>
            </w:r>
          </w:p>
          <w:p w14:paraId="2D9CB88B"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ազգանուն, անուն</w:t>
            </w:r>
          </w:p>
        </w:tc>
      </w:tr>
      <w:tr w:rsidR="00642BF3" w:rsidRPr="00A71D81" w14:paraId="30F6275B" w14:textId="77777777" w:rsidTr="00642BF3">
        <w:trPr>
          <w:trHeight w:val="281"/>
          <w:tblCellSpacing w:w="7" w:type="dxa"/>
          <w:jc w:val="center"/>
        </w:trPr>
        <w:tc>
          <w:tcPr>
            <w:tcW w:w="0" w:type="auto"/>
            <w:vAlign w:val="center"/>
          </w:tcPr>
          <w:p w14:paraId="41663A7B" w14:textId="77777777" w:rsidR="00642BF3" w:rsidRPr="00A71D81" w:rsidRDefault="00642BF3" w:rsidP="00642BF3">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09DE51D6" w14:textId="77777777" w:rsidR="00642BF3" w:rsidRPr="00A71D81" w:rsidRDefault="00642BF3" w:rsidP="00642BF3">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6E5092C4" w14:textId="77777777" w:rsidR="00642BF3" w:rsidRPr="00A71D81" w:rsidRDefault="00642BF3" w:rsidP="00642BF3">
      <w:pPr>
        <w:ind w:left="-142" w:firstLine="142"/>
        <w:jc w:val="center"/>
        <w:rPr>
          <w:rFonts w:ascii="GHEA Grapalat" w:hAnsi="GHEA Grapalat" w:cs="Sylfaen"/>
          <w:b/>
        </w:rPr>
      </w:pPr>
    </w:p>
    <w:p w14:paraId="241B58B3" w14:textId="77777777" w:rsidR="00642BF3" w:rsidRPr="00A71D81" w:rsidRDefault="00642BF3" w:rsidP="00642BF3">
      <w:pPr>
        <w:ind w:left="-142" w:firstLine="142"/>
        <w:jc w:val="center"/>
        <w:rPr>
          <w:rFonts w:ascii="GHEA Grapalat" w:hAnsi="GHEA Grapalat" w:cs="Sylfaen"/>
          <w:b/>
        </w:rPr>
      </w:pPr>
    </w:p>
    <w:p w14:paraId="4826894B" w14:textId="77777777" w:rsidR="00642BF3" w:rsidRPr="00A71D81" w:rsidRDefault="00642BF3" w:rsidP="00642BF3">
      <w:pPr>
        <w:ind w:left="-142" w:firstLine="142"/>
        <w:jc w:val="center"/>
        <w:rPr>
          <w:rFonts w:ascii="GHEA Grapalat" w:hAnsi="GHEA Grapalat" w:cs="Sylfaen"/>
          <w:b/>
        </w:rPr>
      </w:pPr>
    </w:p>
    <w:p w14:paraId="096DD9EA" w14:textId="77777777" w:rsidR="00642BF3" w:rsidRPr="00A71D81" w:rsidRDefault="00642BF3" w:rsidP="00642BF3">
      <w:pPr>
        <w:jc w:val="right"/>
        <w:rPr>
          <w:rFonts w:ascii="GHEA Grapalat" w:hAnsi="GHEA Grapalat" w:cs="Sylfaen"/>
          <w:i/>
          <w:sz w:val="20"/>
          <w:lang w:val="pt-BR"/>
        </w:rPr>
      </w:pPr>
    </w:p>
    <w:p w14:paraId="564DAD6A" w14:textId="77777777" w:rsidR="00642BF3" w:rsidRPr="00595447" w:rsidRDefault="00642BF3" w:rsidP="00642BF3">
      <w:pPr>
        <w:jc w:val="right"/>
        <w:rPr>
          <w:rFonts w:ascii="GHEA Grapalat" w:hAnsi="GHEA Grapalat" w:cs="Sylfaen"/>
          <w:i/>
          <w:sz w:val="20"/>
        </w:rPr>
      </w:pPr>
      <w:r w:rsidRPr="00595447">
        <w:rPr>
          <w:rFonts w:ascii="GHEA Grapalat" w:hAnsi="GHEA Grapalat" w:cs="Sylfaen"/>
          <w:i/>
          <w:sz w:val="20"/>
          <w:lang w:val="pt-BR"/>
        </w:rPr>
        <w:t>Հավելված</w:t>
      </w:r>
      <w:r w:rsidRPr="00595447">
        <w:rPr>
          <w:rFonts w:ascii="GHEA Grapalat" w:hAnsi="GHEA Grapalat" w:cs="Sylfaen"/>
          <w:i/>
          <w:sz w:val="20"/>
        </w:rPr>
        <w:t xml:space="preserve"> </w:t>
      </w:r>
      <w:r>
        <w:rPr>
          <w:rFonts w:ascii="GHEA Grapalat" w:hAnsi="GHEA Grapalat" w:cs="Sylfaen"/>
          <w:i/>
          <w:sz w:val="20"/>
        </w:rPr>
        <w:t>3</w:t>
      </w:r>
      <w:r w:rsidRPr="00595447">
        <w:rPr>
          <w:rFonts w:ascii="GHEA Grapalat" w:hAnsi="GHEA Grapalat" w:cs="Sylfaen"/>
          <w:i/>
          <w:sz w:val="20"/>
        </w:rPr>
        <w:t>.1</w:t>
      </w:r>
    </w:p>
    <w:p w14:paraId="7D029951" w14:textId="77777777" w:rsidR="00642BF3" w:rsidRPr="00595447" w:rsidRDefault="00642BF3" w:rsidP="00642BF3">
      <w:pPr>
        <w:jc w:val="right"/>
        <w:rPr>
          <w:rFonts w:ascii="GHEA Grapalat" w:hAnsi="GHEA Grapalat" w:cs="Sylfaen"/>
          <w:i/>
          <w:sz w:val="20"/>
          <w:lang w:val="pt-BR"/>
        </w:rPr>
      </w:pPr>
      <w:r>
        <w:rPr>
          <w:rFonts w:ascii="GHEA Grapalat" w:hAnsi="GHEA Grapalat" w:cs="Sylfaen"/>
          <w:i/>
          <w:sz w:val="20"/>
          <w:lang w:val="pt-BR"/>
        </w:rPr>
        <w:t xml:space="preserve">«         »              202 </w:t>
      </w:r>
      <w:r w:rsidRPr="00595447">
        <w:rPr>
          <w:rFonts w:ascii="GHEA Grapalat" w:hAnsi="GHEA Grapalat" w:cs="Sylfaen"/>
          <w:i/>
          <w:sz w:val="20"/>
          <w:lang w:val="pt-BR"/>
        </w:rPr>
        <w:t xml:space="preserve"> թ. կնքված </w:t>
      </w:r>
    </w:p>
    <w:p w14:paraId="67C0A226" w14:textId="4CEB1893" w:rsidR="00642BF3" w:rsidRPr="00595447" w:rsidRDefault="00642BF3" w:rsidP="00642BF3">
      <w:pPr>
        <w:jc w:val="right"/>
        <w:rPr>
          <w:rFonts w:ascii="GHEA Grapalat" w:hAnsi="GHEA Grapalat" w:cs="Sylfaen"/>
          <w:i/>
          <w:sz w:val="20"/>
          <w:lang w:val="pt-BR"/>
        </w:rPr>
      </w:pPr>
      <w:r w:rsidRPr="00595447">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C1689B">
        <w:rPr>
          <w:rFonts w:ascii="GHEA Grapalat" w:hAnsi="GHEA Grapalat" w:cs="Sylfaen"/>
          <w:b/>
          <w:lang w:val="pt-BR"/>
        </w:rPr>
        <w:t>2</w:t>
      </w:r>
      <w:r w:rsidR="00042B93">
        <w:rPr>
          <w:rFonts w:ascii="GHEA Grapalat" w:hAnsi="GHEA Grapalat" w:cs="Sylfaen"/>
          <w:b/>
          <w:lang w:val="pt-BR"/>
        </w:rPr>
        <w:t>6</w:t>
      </w:r>
      <w:r w:rsidR="00C1689B">
        <w:rPr>
          <w:rFonts w:ascii="GHEA Grapalat" w:hAnsi="GHEA Grapalat" w:cs="Sylfaen"/>
          <w:b/>
          <w:lang w:val="pt-BR"/>
        </w:rPr>
        <w:t>/</w:t>
      </w:r>
      <w:r w:rsidR="00042B93">
        <w:rPr>
          <w:rFonts w:ascii="GHEA Grapalat" w:hAnsi="GHEA Grapalat" w:cs="Sylfaen"/>
          <w:b/>
          <w:lang w:val="pt-BR"/>
        </w:rPr>
        <w:t>1</w:t>
      </w:r>
      <w:r w:rsidRPr="003D7A72">
        <w:rPr>
          <w:rFonts w:ascii="GHEA Grapalat" w:hAnsi="GHEA Grapalat"/>
          <w:lang w:val="es-ES"/>
        </w:rPr>
        <w:t>»</w:t>
      </w:r>
      <w:r w:rsidRPr="00595447">
        <w:rPr>
          <w:rFonts w:ascii="GHEA Grapalat" w:hAnsi="GHEA Grapalat" w:cs="Sylfaen"/>
          <w:i/>
          <w:sz w:val="20"/>
          <w:lang w:val="pt-BR"/>
        </w:rPr>
        <w:t xml:space="preserve"> ծածկագրով պայմանագրի</w:t>
      </w:r>
    </w:p>
    <w:p w14:paraId="64197108" w14:textId="77777777" w:rsidR="00642BF3" w:rsidRPr="00F60A09" w:rsidRDefault="00642BF3" w:rsidP="00642BF3">
      <w:pPr>
        <w:tabs>
          <w:tab w:val="left" w:pos="360"/>
          <w:tab w:val="left" w:pos="540"/>
        </w:tabs>
        <w:jc w:val="center"/>
        <w:rPr>
          <w:rFonts w:ascii="Sylfaen" w:hAnsi="Sylfaen" w:cs="Sylfaen"/>
          <w:b/>
          <w:bCs/>
          <w:lang w:val="pt-BR"/>
        </w:rPr>
      </w:pPr>
    </w:p>
    <w:p w14:paraId="3F1228F5" w14:textId="77777777" w:rsidR="00642BF3" w:rsidRPr="00F60A09" w:rsidRDefault="00642BF3" w:rsidP="00642BF3">
      <w:pPr>
        <w:ind w:left="-142" w:firstLine="142"/>
        <w:jc w:val="center"/>
        <w:rPr>
          <w:rFonts w:ascii="GHEA Grapalat" w:hAnsi="GHEA Grapalat" w:cs="Sylfaen"/>
          <w:lang w:val="pt-BR"/>
        </w:rPr>
      </w:pPr>
    </w:p>
    <w:p w14:paraId="36BA0BCE" w14:textId="77777777" w:rsidR="00642BF3" w:rsidRPr="00F60A09" w:rsidRDefault="00642BF3" w:rsidP="00642BF3">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F60A09">
        <w:rPr>
          <w:rFonts w:ascii="GHEA Grapalat" w:hAnsi="GHEA Grapalat" w:cs="Sylfaen"/>
          <w:bCs/>
          <w:sz w:val="18"/>
          <w:szCs w:val="18"/>
          <w:lang w:val="pt-BR"/>
        </w:rPr>
        <w:t xml:space="preserve">    N </w:t>
      </w:r>
      <w:r w:rsidRPr="00F60A09">
        <w:rPr>
          <w:rFonts w:ascii="GHEA Grapalat" w:hAnsi="GHEA Grapalat" w:cs="Sylfaen"/>
          <w:bCs/>
          <w:sz w:val="18"/>
          <w:szCs w:val="18"/>
          <w:u w:val="single"/>
          <w:lang w:val="pt-BR"/>
        </w:rPr>
        <w:tab/>
      </w:r>
      <w:r w:rsidRPr="00F60A09">
        <w:rPr>
          <w:rFonts w:ascii="GHEA Grapalat" w:hAnsi="GHEA Grapalat" w:cs="Sylfaen"/>
          <w:bCs/>
          <w:sz w:val="18"/>
          <w:szCs w:val="18"/>
          <w:lang w:val="pt-BR"/>
        </w:rPr>
        <w:t xml:space="preserve">           </w:t>
      </w:r>
    </w:p>
    <w:p w14:paraId="1A63BEA5" w14:textId="77777777" w:rsidR="00642BF3" w:rsidRPr="00B80749" w:rsidRDefault="00642BF3" w:rsidP="00642BF3">
      <w:pPr>
        <w:tabs>
          <w:tab w:val="left" w:pos="360"/>
          <w:tab w:val="left" w:pos="540"/>
          <w:tab w:val="left" w:pos="2250"/>
        </w:tabs>
        <w:jc w:val="center"/>
        <w:rPr>
          <w:rFonts w:ascii="GHEA Grapalat" w:hAnsi="GHEA Grapalat" w:cs="Sylfaen"/>
          <w:bCs/>
          <w:sz w:val="18"/>
          <w:szCs w:val="18"/>
          <w:lang w:val="pt-BR"/>
        </w:rPr>
      </w:pPr>
      <w:proofErr w:type="gramStart"/>
      <w:r w:rsidRPr="00A71D81">
        <w:rPr>
          <w:rFonts w:ascii="GHEA Grapalat" w:hAnsi="GHEA Grapalat" w:cs="Sylfaen"/>
          <w:bCs/>
          <w:sz w:val="18"/>
          <w:szCs w:val="18"/>
        </w:rPr>
        <w:t>պայմանագրի</w:t>
      </w:r>
      <w:proofErr w:type="gramEnd"/>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B80749">
        <w:rPr>
          <w:rFonts w:ascii="GHEA Grapalat" w:hAnsi="GHEA Grapalat" w:cs="Sylfaen"/>
          <w:bCs/>
          <w:sz w:val="18"/>
          <w:szCs w:val="18"/>
          <w:lang w:val="pt-BR"/>
        </w:rPr>
        <w:t xml:space="preserve">                                                                                                                               </w:t>
      </w:r>
    </w:p>
    <w:p w14:paraId="7F958D7D" w14:textId="77777777" w:rsidR="00642BF3" w:rsidRPr="00B80749" w:rsidRDefault="00642BF3" w:rsidP="00642BF3">
      <w:pPr>
        <w:jc w:val="center"/>
        <w:rPr>
          <w:rFonts w:ascii="GHEA Grapalat" w:hAnsi="GHEA Grapalat" w:cs="Sylfaen"/>
          <w:b/>
          <w:bCs/>
          <w:sz w:val="18"/>
          <w:szCs w:val="18"/>
          <w:lang w:val="pt-BR"/>
        </w:rPr>
      </w:pPr>
      <w:r w:rsidRPr="00B80749">
        <w:rPr>
          <w:rFonts w:ascii="GHEA Grapalat" w:hAnsi="GHEA Grapalat" w:cs="Sylfaen"/>
          <w:bCs/>
          <w:sz w:val="18"/>
          <w:szCs w:val="18"/>
          <w:lang w:val="pt-BR"/>
        </w:rPr>
        <w:t xml:space="preserve">                                                                                                                        </w:t>
      </w:r>
    </w:p>
    <w:p w14:paraId="2761F48A" w14:textId="77777777" w:rsidR="00642BF3" w:rsidRPr="00B80749" w:rsidRDefault="00642BF3" w:rsidP="00642BF3">
      <w:pPr>
        <w:tabs>
          <w:tab w:val="left" w:pos="360"/>
          <w:tab w:val="left" w:pos="540"/>
        </w:tabs>
        <w:rPr>
          <w:rFonts w:ascii="GHEA Grapalat" w:hAnsi="GHEA Grapalat" w:cs="Sylfaen"/>
          <w:sz w:val="18"/>
          <w:szCs w:val="22"/>
          <w:lang w:val="pt-BR"/>
        </w:rPr>
      </w:pPr>
    </w:p>
    <w:p w14:paraId="73EF1CFC" w14:textId="77777777" w:rsidR="00642BF3" w:rsidRPr="00B80749" w:rsidRDefault="00642BF3" w:rsidP="00642BF3">
      <w:pPr>
        <w:tabs>
          <w:tab w:val="left" w:pos="360"/>
          <w:tab w:val="left" w:pos="540"/>
        </w:tabs>
        <w:ind w:left="-540" w:firstLine="180"/>
        <w:jc w:val="both"/>
        <w:rPr>
          <w:rFonts w:ascii="GHEA Grapalat" w:hAnsi="GHEA Grapalat" w:cs="Sylfaen"/>
          <w:sz w:val="20"/>
          <w:lang w:val="pt-BR"/>
        </w:rPr>
      </w:pPr>
      <w:r w:rsidRPr="00B80749">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B80749">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Pr="00B80749">
        <w:rPr>
          <w:rFonts w:ascii="GHEA Grapalat" w:hAnsi="GHEA Grapalat" w:cs="Sylfaen"/>
          <w:sz w:val="20"/>
          <w:u w:val="single"/>
          <w:lang w:val="pt-BR"/>
        </w:rPr>
        <w:tab/>
      </w:r>
      <w:r w:rsidRPr="00B80749">
        <w:rPr>
          <w:rFonts w:ascii="GHEA Grapalat" w:hAnsi="GHEA Grapalat" w:cs="Sylfaen"/>
          <w:sz w:val="20"/>
          <w:u w:val="single"/>
          <w:lang w:val="pt-BR"/>
        </w:rPr>
        <w:tab/>
        <w:t xml:space="preserve">        </w:t>
      </w:r>
      <w:r w:rsidRPr="00B80749">
        <w:rPr>
          <w:rFonts w:ascii="GHEA Grapalat" w:hAnsi="GHEA Grapalat" w:cs="Sylfaen"/>
          <w:sz w:val="20"/>
          <w:lang w:val="pt-BR"/>
        </w:rPr>
        <w:t>-</w:t>
      </w:r>
      <w:r w:rsidRPr="00A71D81">
        <w:rPr>
          <w:rFonts w:ascii="GHEA Grapalat" w:hAnsi="GHEA Grapalat" w:cs="Sylfaen"/>
          <w:sz w:val="20"/>
        </w:rPr>
        <w:t>ի</w:t>
      </w:r>
      <w:r w:rsidRPr="00B80749">
        <w:rPr>
          <w:rFonts w:ascii="GHEA Grapalat" w:hAnsi="GHEA Grapalat" w:cs="Sylfaen"/>
          <w:sz w:val="20"/>
          <w:lang w:val="pt-BR"/>
        </w:rPr>
        <w:t xml:space="preserve"> (</w:t>
      </w:r>
      <w:r w:rsidRPr="00A71D81">
        <w:rPr>
          <w:rFonts w:ascii="GHEA Grapalat" w:hAnsi="GHEA Grapalat" w:cs="Sylfaen"/>
          <w:sz w:val="20"/>
        </w:rPr>
        <w:t>այսուհետ</w:t>
      </w:r>
      <w:r w:rsidRPr="00B80749">
        <w:rPr>
          <w:rFonts w:ascii="GHEA Grapalat" w:hAnsi="GHEA Grapalat" w:cs="Sylfaen"/>
          <w:sz w:val="20"/>
          <w:lang w:val="pt-BR"/>
        </w:rPr>
        <w:t xml:space="preserve">` </w:t>
      </w:r>
      <w:r w:rsidRPr="00A71D81">
        <w:rPr>
          <w:rFonts w:ascii="GHEA Grapalat" w:hAnsi="GHEA Grapalat" w:cs="Sylfaen"/>
          <w:sz w:val="20"/>
        </w:rPr>
        <w:t>Գնորդ</w:t>
      </w:r>
      <w:r w:rsidRPr="00B80749">
        <w:rPr>
          <w:rFonts w:ascii="GHEA Grapalat" w:hAnsi="GHEA Grapalat" w:cs="Sylfaen"/>
          <w:sz w:val="20"/>
          <w:lang w:val="pt-BR"/>
        </w:rPr>
        <w:t xml:space="preserve">) </w:t>
      </w:r>
      <w:r w:rsidRPr="00A71D81">
        <w:rPr>
          <w:rFonts w:ascii="GHEA Grapalat" w:hAnsi="GHEA Grapalat" w:cs="Sylfaen"/>
          <w:sz w:val="20"/>
          <w:lang w:val="hy-AM"/>
        </w:rPr>
        <w:t xml:space="preserve">և </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p>
    <w:p w14:paraId="3737DAFF" w14:textId="77777777" w:rsidR="00642BF3" w:rsidRPr="00B80749" w:rsidRDefault="00642BF3" w:rsidP="00642BF3">
      <w:pPr>
        <w:tabs>
          <w:tab w:val="left" w:pos="360"/>
          <w:tab w:val="left" w:pos="540"/>
        </w:tabs>
        <w:ind w:left="-540" w:firstLine="180"/>
        <w:jc w:val="both"/>
        <w:rPr>
          <w:rFonts w:ascii="GHEA Grapalat" w:hAnsi="GHEA Grapalat" w:cs="Sylfaen"/>
          <w:sz w:val="12"/>
          <w:szCs w:val="16"/>
          <w:lang w:val="pt-BR"/>
        </w:rPr>
      </w:pP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t xml:space="preserve">        </w:t>
      </w:r>
      <w:r w:rsidRPr="00A71D81">
        <w:rPr>
          <w:rFonts w:ascii="GHEA Grapalat" w:hAnsi="GHEA Grapalat" w:cs="Sylfaen"/>
          <w:sz w:val="12"/>
          <w:szCs w:val="16"/>
        </w:rPr>
        <w:t>Գնորդի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 xml:space="preserve">     </w:t>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ab/>
      </w:r>
    </w:p>
    <w:p w14:paraId="74D92E64" w14:textId="77777777" w:rsidR="00642BF3" w:rsidRPr="00A71D81" w:rsidRDefault="00642BF3" w:rsidP="00642BF3">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B80749">
        <w:rPr>
          <w:rFonts w:ascii="GHEA Grapalat" w:hAnsi="GHEA Grapalat" w:cs="Sylfaen"/>
          <w:sz w:val="20"/>
          <w:lang w:val="pt-BR"/>
        </w:rPr>
        <w:t xml:space="preserve"> </w:t>
      </w:r>
      <w:r w:rsidRPr="00A71D81">
        <w:rPr>
          <w:rFonts w:ascii="GHEA Grapalat" w:hAnsi="GHEA Grapalat" w:cs="Sylfaen"/>
          <w:sz w:val="20"/>
        </w:rPr>
        <w:t>միջև</w:t>
      </w:r>
      <w:r w:rsidRPr="00B80749">
        <w:rPr>
          <w:rFonts w:ascii="GHEA Grapalat" w:hAnsi="GHEA Grapalat" w:cs="Sylfaen"/>
          <w:sz w:val="20"/>
          <w:lang w:val="pt-BR"/>
        </w:rPr>
        <w:t xml:space="preserve"> 20     </w:t>
      </w:r>
      <w:r w:rsidRPr="00A71D81">
        <w:rPr>
          <w:rFonts w:ascii="GHEA Grapalat" w:hAnsi="GHEA Grapalat" w:cs="Sylfaen"/>
          <w:sz w:val="20"/>
        </w:rPr>
        <w:t>թ</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4AD5B6A7" w14:textId="77777777" w:rsidR="00642BF3" w:rsidRPr="00A71D81" w:rsidRDefault="00642BF3" w:rsidP="00642BF3">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03CCF61E" w14:textId="77777777" w:rsidR="00642BF3" w:rsidRPr="00A71D81" w:rsidRDefault="00642BF3" w:rsidP="00642BF3">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690AA161" w14:textId="77777777" w:rsidR="00642BF3" w:rsidRPr="00A71D81" w:rsidRDefault="00642BF3" w:rsidP="00642BF3">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42BF3" w:rsidRPr="00A71D81" w14:paraId="7BC6AD6D" w14:textId="77777777" w:rsidTr="00642BF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7DE0730" w14:textId="77777777" w:rsidR="00642BF3" w:rsidRPr="00A71D81" w:rsidRDefault="00642BF3" w:rsidP="00642BF3">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642BF3" w:rsidRPr="00A71D81" w14:paraId="16B5EE93"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FF82B82"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EA9C5E9"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21A5184"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642BF3" w:rsidRPr="00A71D81" w14:paraId="0FA04EC3"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C8E4B07" w14:textId="77777777" w:rsidR="00642BF3" w:rsidRPr="00A71D81" w:rsidRDefault="00642BF3" w:rsidP="00642BF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9E12C46" w14:textId="77777777" w:rsidR="00642BF3" w:rsidRPr="00A71D81" w:rsidRDefault="00642BF3" w:rsidP="00642BF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E6C6660" w14:textId="77777777" w:rsidR="00642BF3" w:rsidRPr="00A71D81" w:rsidRDefault="00642BF3" w:rsidP="00642BF3">
            <w:pPr>
              <w:jc w:val="center"/>
              <w:rPr>
                <w:rFonts w:ascii="GHEA Grapalat" w:hAnsi="GHEA Grapalat" w:cs="Sylfaen"/>
                <w:sz w:val="18"/>
                <w:szCs w:val="18"/>
                <w:lang w:val="ru-RU" w:eastAsia="ru-RU"/>
              </w:rPr>
            </w:pPr>
          </w:p>
        </w:tc>
      </w:tr>
      <w:tr w:rsidR="00642BF3" w:rsidRPr="00A71D81" w14:paraId="208E5D07"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3FA592C" w14:textId="77777777" w:rsidR="00642BF3" w:rsidRPr="00A71D81" w:rsidRDefault="00642BF3" w:rsidP="00642BF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3BA7A8" w14:textId="77777777" w:rsidR="00642BF3" w:rsidRPr="00A71D81" w:rsidRDefault="00642BF3" w:rsidP="00642BF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99B9420" w14:textId="77777777" w:rsidR="00642BF3" w:rsidRPr="00A71D81" w:rsidRDefault="00642BF3" w:rsidP="00642BF3">
            <w:pPr>
              <w:jc w:val="center"/>
              <w:rPr>
                <w:rFonts w:ascii="GHEA Grapalat" w:hAnsi="GHEA Grapalat" w:cs="Sylfaen"/>
                <w:sz w:val="18"/>
                <w:szCs w:val="18"/>
                <w:lang w:val="ru-RU" w:eastAsia="ru-RU"/>
              </w:rPr>
            </w:pPr>
          </w:p>
        </w:tc>
      </w:tr>
    </w:tbl>
    <w:p w14:paraId="1093A160" w14:textId="77777777" w:rsidR="00642BF3" w:rsidRPr="00A71D81" w:rsidRDefault="00642BF3" w:rsidP="00642BF3">
      <w:pPr>
        <w:tabs>
          <w:tab w:val="left" w:pos="360"/>
          <w:tab w:val="left" w:pos="540"/>
        </w:tabs>
        <w:jc w:val="both"/>
        <w:rPr>
          <w:rFonts w:ascii="GHEA Grapalat" w:hAnsi="GHEA Grapalat" w:cs="Sylfaen"/>
          <w:lang w:eastAsia="ru-RU"/>
        </w:rPr>
      </w:pPr>
    </w:p>
    <w:p w14:paraId="0AA28C76" w14:textId="77777777" w:rsidR="00642BF3" w:rsidRPr="00A71D81" w:rsidRDefault="00642BF3" w:rsidP="00642BF3">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8F34145" w14:textId="77777777" w:rsidR="00642BF3" w:rsidRPr="00A71D81" w:rsidRDefault="00642BF3" w:rsidP="00642BF3">
      <w:pPr>
        <w:tabs>
          <w:tab w:val="left" w:pos="360"/>
          <w:tab w:val="left" w:pos="540"/>
        </w:tabs>
        <w:rPr>
          <w:rFonts w:ascii="GHEA Grapalat" w:hAnsi="GHEA Grapalat" w:cs="Sylfaen"/>
          <w:sz w:val="22"/>
          <w:szCs w:val="22"/>
          <w:lang w:val="hy-AM"/>
        </w:rPr>
      </w:pPr>
    </w:p>
    <w:p w14:paraId="471BA299" w14:textId="77777777" w:rsidR="00642BF3" w:rsidRPr="00A71D81" w:rsidRDefault="00642BF3" w:rsidP="00642BF3">
      <w:pPr>
        <w:jc w:val="center"/>
        <w:rPr>
          <w:rFonts w:ascii="GHEA Grapalat" w:hAnsi="GHEA Grapalat" w:cs="Sylfaen"/>
          <w:sz w:val="22"/>
          <w:szCs w:val="22"/>
          <w:lang w:val="hy-AM"/>
        </w:rPr>
      </w:pPr>
    </w:p>
    <w:p w14:paraId="0A3999B5" w14:textId="77777777" w:rsidR="00642BF3" w:rsidRPr="00A71D81" w:rsidRDefault="00642BF3" w:rsidP="00642BF3">
      <w:pPr>
        <w:jc w:val="center"/>
        <w:rPr>
          <w:rFonts w:ascii="GHEA Grapalat" w:hAnsi="GHEA Grapalat" w:cs="Sylfaen"/>
          <w:sz w:val="14"/>
          <w:szCs w:val="14"/>
          <w:lang w:val="hy-AM"/>
        </w:rPr>
      </w:pPr>
    </w:p>
    <w:p w14:paraId="5ECA6B3A" w14:textId="77777777" w:rsidR="00642BF3" w:rsidRPr="00A71D81" w:rsidRDefault="00642BF3" w:rsidP="00642BF3">
      <w:pPr>
        <w:jc w:val="center"/>
        <w:rPr>
          <w:rFonts w:ascii="GHEA Grapalat" w:hAnsi="GHEA Grapalat" w:cs="Sylfaen"/>
          <w:sz w:val="22"/>
          <w:szCs w:val="22"/>
          <w:lang w:val="hy-AM"/>
        </w:rPr>
      </w:pPr>
    </w:p>
    <w:p w14:paraId="16806BEF" w14:textId="77777777" w:rsidR="00642BF3" w:rsidRPr="00A71D81" w:rsidRDefault="00642BF3" w:rsidP="00642BF3">
      <w:pPr>
        <w:jc w:val="center"/>
        <w:rPr>
          <w:rFonts w:ascii="GHEA Grapalat" w:hAnsi="GHEA Grapalat" w:cs="Sylfaen"/>
          <w:sz w:val="22"/>
          <w:szCs w:val="22"/>
        </w:rPr>
      </w:pPr>
      <w:r w:rsidRPr="00A71D81">
        <w:rPr>
          <w:rFonts w:ascii="GHEA Grapalat" w:hAnsi="GHEA Grapalat" w:cs="Sylfaen"/>
          <w:sz w:val="22"/>
          <w:szCs w:val="22"/>
        </w:rPr>
        <w:t>ԿՈՂՄԵՐԸ</w:t>
      </w:r>
    </w:p>
    <w:p w14:paraId="57B97DD3" w14:textId="77777777" w:rsidR="00642BF3" w:rsidRPr="00A71D81" w:rsidRDefault="00642BF3" w:rsidP="00642BF3">
      <w:pPr>
        <w:jc w:val="center"/>
        <w:rPr>
          <w:rFonts w:ascii="GHEA Grapalat" w:hAnsi="GHEA Grapalat" w:cs="Sylfaen"/>
          <w:sz w:val="22"/>
          <w:szCs w:val="22"/>
        </w:rPr>
      </w:pPr>
    </w:p>
    <w:p w14:paraId="021CE4DE" w14:textId="77777777" w:rsidR="00642BF3" w:rsidRPr="00A71D81" w:rsidRDefault="00642BF3" w:rsidP="00642BF3">
      <w:pPr>
        <w:tabs>
          <w:tab w:val="left" w:pos="360"/>
          <w:tab w:val="left" w:pos="540"/>
        </w:tabs>
        <w:rPr>
          <w:rFonts w:ascii="GHEA Grapalat" w:hAnsi="GHEA Grapalat" w:cs="Sylfaen"/>
          <w:sz w:val="22"/>
          <w:szCs w:val="22"/>
        </w:rPr>
      </w:pPr>
    </w:p>
    <w:p w14:paraId="2984CAA1" w14:textId="77777777" w:rsidR="00642BF3" w:rsidRPr="00A71D81" w:rsidRDefault="00642BF3" w:rsidP="00642BF3">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42BF3" w:rsidRPr="00A71D81" w14:paraId="651A6C77" w14:textId="77777777" w:rsidTr="00642BF3">
        <w:tc>
          <w:tcPr>
            <w:tcW w:w="4785" w:type="dxa"/>
          </w:tcPr>
          <w:p w14:paraId="665E3BE2" w14:textId="77777777" w:rsidR="00642BF3" w:rsidRPr="00A71D81" w:rsidRDefault="00642BF3" w:rsidP="00642BF3">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482C4330" w14:textId="77777777" w:rsidR="00642BF3" w:rsidRPr="00A71D81" w:rsidRDefault="00642BF3" w:rsidP="00642BF3">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41BFFDE0" w14:textId="77777777" w:rsidR="00642BF3" w:rsidRPr="00A71D81" w:rsidRDefault="00642BF3" w:rsidP="00642BF3">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D7B62BF" w14:textId="77777777" w:rsidR="00642BF3" w:rsidRPr="00A71D81" w:rsidRDefault="00642BF3" w:rsidP="00642BF3">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42BF3" w:rsidRPr="00A71D81" w14:paraId="2DF9CFFD" w14:textId="77777777" w:rsidTr="00642BF3">
        <w:trPr>
          <w:tblCellSpacing w:w="7" w:type="dxa"/>
          <w:jc w:val="center"/>
        </w:trPr>
        <w:tc>
          <w:tcPr>
            <w:tcW w:w="0" w:type="auto"/>
            <w:vAlign w:val="center"/>
          </w:tcPr>
          <w:p w14:paraId="01883A91"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623B85D8"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08AA004"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12971A7"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642BF3" w:rsidRPr="00AE2768" w14:paraId="6C8C6107" w14:textId="77777777" w:rsidTr="00642BF3">
        <w:trPr>
          <w:tblCellSpacing w:w="7" w:type="dxa"/>
          <w:jc w:val="center"/>
        </w:trPr>
        <w:tc>
          <w:tcPr>
            <w:tcW w:w="0" w:type="auto"/>
            <w:vAlign w:val="center"/>
          </w:tcPr>
          <w:p w14:paraId="63ACD8DA"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9081485"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46083B6F"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4DCFAC0" w14:textId="77777777" w:rsidR="00642BF3" w:rsidRPr="00AE2768"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642BF3" w:rsidRPr="00AE2768" w14:paraId="08400E9D" w14:textId="77777777" w:rsidTr="00642BF3">
        <w:trPr>
          <w:tblCellSpacing w:w="7" w:type="dxa"/>
          <w:jc w:val="center"/>
        </w:trPr>
        <w:tc>
          <w:tcPr>
            <w:tcW w:w="0" w:type="auto"/>
            <w:vAlign w:val="center"/>
          </w:tcPr>
          <w:p w14:paraId="60733C1B" w14:textId="77777777" w:rsidR="00642BF3" w:rsidRPr="00AE2768" w:rsidRDefault="00642BF3" w:rsidP="00642BF3">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FD5CDAC" w14:textId="77777777" w:rsidR="00642BF3" w:rsidRPr="00AE2768" w:rsidRDefault="00642BF3" w:rsidP="00642BF3">
            <w:pPr>
              <w:rPr>
                <w:rFonts w:ascii="GHEA Grapalat" w:hAnsi="GHEA Grapalat" w:cs="GHEA Grapalat"/>
                <w:color w:val="000000"/>
                <w:sz w:val="21"/>
                <w:szCs w:val="21"/>
                <w:lang w:val="ru-RU" w:eastAsia="ru-RU"/>
              </w:rPr>
            </w:pPr>
          </w:p>
        </w:tc>
      </w:tr>
    </w:tbl>
    <w:p w14:paraId="1C7D4952" w14:textId="77777777" w:rsidR="00642BF3" w:rsidRPr="00AE2768" w:rsidRDefault="00642BF3" w:rsidP="00642BF3">
      <w:pPr>
        <w:ind w:left="-142" w:firstLine="142"/>
        <w:jc w:val="center"/>
        <w:rPr>
          <w:rFonts w:ascii="GHEA Grapalat" w:hAnsi="GHEA Grapalat" w:cs="Sylfaen"/>
          <w:b/>
        </w:rPr>
      </w:pPr>
    </w:p>
    <w:p w14:paraId="0D728FAE" w14:textId="77777777" w:rsidR="00642BF3" w:rsidRPr="00131E9C" w:rsidRDefault="00642BF3" w:rsidP="00642BF3">
      <w:pPr>
        <w:tabs>
          <w:tab w:val="left" w:pos="8640"/>
        </w:tabs>
        <w:rPr>
          <w:rFonts w:ascii="GHEA Grapalat" w:hAnsi="GHEA Grapalat" w:cs="GHEA Grapalat"/>
          <w:sz w:val="22"/>
          <w:szCs w:val="22"/>
          <w:lang w:val="hy-AM"/>
        </w:rPr>
      </w:pPr>
    </w:p>
    <w:p w14:paraId="7EFEC539" w14:textId="77777777" w:rsidR="00642BF3" w:rsidRDefault="00642BF3" w:rsidP="00642BF3">
      <w:pPr>
        <w:jc w:val="right"/>
        <w:rPr>
          <w:rFonts w:ascii="GHEA Grapalat" w:hAnsi="GHEA Grapalat" w:cs="GHEA Grapalat"/>
          <w:sz w:val="22"/>
          <w:szCs w:val="22"/>
          <w:lang w:val="hy-AM"/>
        </w:rPr>
      </w:pPr>
    </w:p>
    <w:p w14:paraId="0EE112B2" w14:textId="77777777" w:rsidR="00642BF3" w:rsidRDefault="00642BF3" w:rsidP="00642BF3">
      <w:pPr>
        <w:jc w:val="right"/>
        <w:rPr>
          <w:rFonts w:ascii="GHEA Grapalat" w:hAnsi="GHEA Grapalat" w:cs="GHEA Grapalat"/>
          <w:sz w:val="22"/>
          <w:szCs w:val="22"/>
          <w:lang w:val="hy-AM"/>
        </w:rPr>
      </w:pPr>
    </w:p>
    <w:p w14:paraId="6B96FB39" w14:textId="77777777" w:rsidR="00642BF3" w:rsidRDefault="00642BF3" w:rsidP="00642BF3">
      <w:pPr>
        <w:jc w:val="right"/>
        <w:rPr>
          <w:rFonts w:ascii="GHEA Grapalat" w:hAnsi="GHEA Grapalat" w:cs="GHEA Grapalat"/>
          <w:sz w:val="22"/>
          <w:szCs w:val="22"/>
          <w:lang w:val="hy-AM"/>
        </w:rPr>
      </w:pPr>
    </w:p>
    <w:p w14:paraId="1A309B44" w14:textId="77777777" w:rsidR="00642BF3" w:rsidRDefault="00642BF3" w:rsidP="00642BF3">
      <w:pPr>
        <w:jc w:val="right"/>
        <w:rPr>
          <w:rFonts w:ascii="GHEA Grapalat" w:hAnsi="GHEA Grapalat" w:cs="GHEA Grapalat"/>
          <w:sz w:val="22"/>
          <w:szCs w:val="22"/>
          <w:lang w:val="hy-AM"/>
        </w:rPr>
      </w:pPr>
    </w:p>
    <w:p w14:paraId="55C1465C" w14:textId="77777777" w:rsidR="00642BF3" w:rsidRDefault="00642BF3" w:rsidP="00642BF3">
      <w:pPr>
        <w:jc w:val="right"/>
        <w:rPr>
          <w:rFonts w:ascii="GHEA Grapalat" w:hAnsi="GHEA Grapalat" w:cs="GHEA Grapalat"/>
          <w:sz w:val="22"/>
          <w:szCs w:val="22"/>
          <w:lang w:val="hy-AM"/>
        </w:rPr>
      </w:pPr>
    </w:p>
    <w:p w14:paraId="72B51C46" w14:textId="77777777" w:rsidR="00642BF3" w:rsidRDefault="00642BF3" w:rsidP="00642BF3">
      <w:pPr>
        <w:jc w:val="right"/>
        <w:rPr>
          <w:rFonts w:ascii="GHEA Grapalat" w:hAnsi="GHEA Grapalat" w:cs="GHEA Grapalat"/>
          <w:sz w:val="22"/>
          <w:szCs w:val="22"/>
          <w:lang w:val="hy-AM"/>
        </w:rPr>
      </w:pPr>
    </w:p>
    <w:p w14:paraId="290A9601" w14:textId="77777777" w:rsidR="00642BF3" w:rsidRDefault="00642BF3" w:rsidP="00642BF3">
      <w:pPr>
        <w:jc w:val="right"/>
        <w:rPr>
          <w:rFonts w:ascii="GHEA Grapalat" w:hAnsi="GHEA Grapalat" w:cs="GHEA Grapalat"/>
          <w:sz w:val="22"/>
          <w:szCs w:val="22"/>
          <w:lang w:val="hy-AM"/>
        </w:rPr>
      </w:pPr>
    </w:p>
    <w:p w14:paraId="16295F7C" w14:textId="77777777" w:rsidR="00642BF3" w:rsidRDefault="00642BF3" w:rsidP="00642BF3">
      <w:pPr>
        <w:jc w:val="right"/>
        <w:rPr>
          <w:rFonts w:ascii="GHEA Grapalat" w:hAnsi="GHEA Grapalat" w:cs="GHEA Grapalat"/>
          <w:sz w:val="22"/>
          <w:szCs w:val="22"/>
          <w:lang w:val="hy-AM"/>
        </w:rPr>
      </w:pPr>
    </w:p>
    <w:p w14:paraId="4C40D796" w14:textId="77777777" w:rsidR="00642BF3" w:rsidRDefault="00642BF3" w:rsidP="00642BF3">
      <w:pPr>
        <w:jc w:val="right"/>
        <w:rPr>
          <w:rFonts w:ascii="GHEA Grapalat" w:hAnsi="GHEA Grapalat" w:cs="GHEA Grapalat"/>
          <w:sz w:val="22"/>
          <w:szCs w:val="22"/>
          <w:lang w:val="hy-AM"/>
        </w:rPr>
      </w:pPr>
    </w:p>
    <w:p w14:paraId="6E9B7087" w14:textId="77777777" w:rsidR="00642BF3" w:rsidRDefault="00642BF3" w:rsidP="00642BF3">
      <w:pPr>
        <w:jc w:val="right"/>
        <w:rPr>
          <w:rFonts w:ascii="GHEA Grapalat" w:hAnsi="GHEA Grapalat" w:cs="GHEA Grapalat"/>
          <w:sz w:val="22"/>
          <w:szCs w:val="22"/>
          <w:lang w:val="hy-AM"/>
        </w:rPr>
      </w:pPr>
    </w:p>
    <w:p w14:paraId="5C38DF7B" w14:textId="77777777" w:rsidR="00642BF3" w:rsidRDefault="00642BF3" w:rsidP="00642BF3">
      <w:pPr>
        <w:jc w:val="right"/>
        <w:rPr>
          <w:rFonts w:ascii="GHEA Grapalat" w:hAnsi="GHEA Grapalat" w:cs="GHEA Grapalat"/>
          <w:sz w:val="22"/>
          <w:szCs w:val="22"/>
          <w:lang w:val="hy-AM"/>
        </w:rPr>
      </w:pPr>
    </w:p>
    <w:p w14:paraId="0CE25604" w14:textId="77777777" w:rsidR="00642BF3" w:rsidRDefault="00642BF3" w:rsidP="00642BF3">
      <w:pPr>
        <w:jc w:val="right"/>
        <w:rPr>
          <w:rFonts w:ascii="GHEA Grapalat" w:hAnsi="GHEA Grapalat" w:cs="GHEA Grapalat"/>
          <w:sz w:val="22"/>
          <w:szCs w:val="22"/>
          <w:lang w:val="hy-AM"/>
        </w:rPr>
      </w:pPr>
    </w:p>
    <w:p w14:paraId="620A933F" w14:textId="77777777" w:rsidR="00642BF3" w:rsidRDefault="00642BF3" w:rsidP="00642BF3">
      <w:pPr>
        <w:jc w:val="right"/>
        <w:rPr>
          <w:rFonts w:ascii="GHEA Grapalat" w:hAnsi="GHEA Grapalat" w:cs="GHEA Grapalat"/>
          <w:sz w:val="22"/>
          <w:szCs w:val="22"/>
          <w:lang w:val="hy-AM"/>
        </w:rPr>
      </w:pPr>
    </w:p>
    <w:p w14:paraId="4ABFAFC7" w14:textId="77777777" w:rsidR="00642BF3" w:rsidRDefault="00642BF3" w:rsidP="00642BF3">
      <w:pPr>
        <w:jc w:val="right"/>
        <w:rPr>
          <w:rFonts w:ascii="GHEA Grapalat" w:hAnsi="GHEA Grapalat" w:cs="GHEA Grapalat"/>
          <w:sz w:val="22"/>
          <w:szCs w:val="22"/>
          <w:lang w:val="hy-AM"/>
        </w:rPr>
      </w:pPr>
    </w:p>
    <w:p w14:paraId="36C7419B" w14:textId="77777777" w:rsidR="00642BF3" w:rsidRDefault="00642BF3" w:rsidP="00642BF3">
      <w:pPr>
        <w:jc w:val="right"/>
        <w:rPr>
          <w:rFonts w:ascii="GHEA Grapalat" w:hAnsi="GHEA Grapalat" w:cs="GHEA Grapalat"/>
          <w:sz w:val="22"/>
          <w:szCs w:val="22"/>
          <w:lang w:val="hy-AM"/>
        </w:rPr>
      </w:pPr>
    </w:p>
    <w:p w14:paraId="1F405DF5" w14:textId="77777777" w:rsidR="00642BF3" w:rsidRPr="00A4034C" w:rsidRDefault="00642BF3" w:rsidP="00642BF3">
      <w:pPr>
        <w:jc w:val="right"/>
        <w:rPr>
          <w:rFonts w:ascii="GHEA Grapalat" w:hAnsi="GHEA Grapalat"/>
          <w:i/>
          <w:sz w:val="18"/>
          <w:lang w:val="hy-AM"/>
        </w:rPr>
      </w:pPr>
      <w:bookmarkStart w:id="18" w:name="_Hlk187704942"/>
      <w:r w:rsidRPr="005E1F72">
        <w:rPr>
          <w:rFonts w:ascii="GHEA Grapalat" w:hAnsi="GHEA Grapalat"/>
          <w:i/>
          <w:sz w:val="18"/>
          <w:lang w:val="hy-AM"/>
        </w:rPr>
        <w:t xml:space="preserve">Հավելված N </w:t>
      </w:r>
      <w:r w:rsidRPr="00A4034C">
        <w:rPr>
          <w:rFonts w:ascii="GHEA Grapalat" w:hAnsi="GHEA Grapalat"/>
          <w:i/>
          <w:sz w:val="18"/>
          <w:lang w:val="hy-AM"/>
        </w:rPr>
        <w:t>4</w:t>
      </w:r>
    </w:p>
    <w:p w14:paraId="03614AB6" w14:textId="77777777" w:rsidR="00642BF3" w:rsidRPr="005E1F72" w:rsidRDefault="00642BF3" w:rsidP="00642BF3">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67BDF44" w14:textId="23305D42" w:rsidR="00642BF3" w:rsidRPr="005E1F72" w:rsidRDefault="00642BF3" w:rsidP="00642BF3">
      <w:pPr>
        <w:jc w:val="right"/>
        <w:rPr>
          <w:rFonts w:ascii="GHEA Grapalat" w:hAnsi="GHEA Grapalat" w:cs="Sylfaen"/>
          <w:i/>
          <w:sz w:val="20"/>
          <w:lang w:val="pt-BR"/>
        </w:rPr>
      </w:pPr>
      <w:r w:rsidRPr="005E1F72">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C1689B">
        <w:rPr>
          <w:rFonts w:ascii="GHEA Grapalat" w:hAnsi="GHEA Grapalat" w:cs="Sylfaen"/>
          <w:b/>
          <w:lang w:val="pt-BR"/>
        </w:rPr>
        <w:t>2</w:t>
      </w:r>
      <w:r w:rsidR="00042B93">
        <w:rPr>
          <w:rFonts w:ascii="GHEA Grapalat" w:hAnsi="GHEA Grapalat" w:cs="Sylfaen"/>
          <w:b/>
          <w:lang w:val="pt-BR"/>
        </w:rPr>
        <w:t>6</w:t>
      </w:r>
      <w:r w:rsidR="00C1689B">
        <w:rPr>
          <w:rFonts w:ascii="GHEA Grapalat" w:hAnsi="GHEA Grapalat" w:cs="Sylfaen"/>
          <w:b/>
          <w:lang w:val="pt-BR"/>
        </w:rPr>
        <w:t>/</w:t>
      </w:r>
      <w:r w:rsidR="00042B93">
        <w:rPr>
          <w:rFonts w:ascii="GHEA Grapalat" w:hAnsi="GHEA Grapalat" w:cs="Sylfaen"/>
          <w:b/>
          <w:lang w:val="pt-BR"/>
        </w:rPr>
        <w:t>1</w:t>
      </w:r>
      <w:r w:rsidRPr="003D7A72">
        <w:rPr>
          <w:rFonts w:ascii="GHEA Grapalat" w:hAnsi="GHEA Grapalat"/>
          <w:lang w:val="es-ES"/>
        </w:rPr>
        <w:t>»</w:t>
      </w:r>
      <w:r w:rsidRPr="00595447">
        <w:rPr>
          <w:rFonts w:ascii="GHEA Grapalat" w:hAnsi="GHEA Grapalat" w:cs="Sylfaen"/>
          <w:i/>
          <w:sz w:val="20"/>
          <w:lang w:val="pt-BR"/>
        </w:rPr>
        <w:t xml:space="preserve"> </w:t>
      </w:r>
      <w:r w:rsidRPr="005E1F72">
        <w:rPr>
          <w:rFonts w:ascii="GHEA Grapalat" w:hAnsi="GHEA Grapalat" w:cs="Sylfaen"/>
          <w:i/>
          <w:sz w:val="20"/>
          <w:lang w:val="pt-BR"/>
        </w:rPr>
        <w:t xml:space="preserve">   ծածկագրով պայմանագրի</w:t>
      </w:r>
    </w:p>
    <w:p w14:paraId="1931018E" w14:textId="77777777" w:rsidR="00642BF3" w:rsidRPr="00F32F71" w:rsidRDefault="00642BF3" w:rsidP="00642BF3">
      <w:pPr>
        <w:tabs>
          <w:tab w:val="left" w:pos="360"/>
          <w:tab w:val="left" w:pos="540"/>
        </w:tabs>
        <w:jc w:val="center"/>
        <w:rPr>
          <w:rFonts w:ascii="Sylfaen" w:hAnsi="Sylfaen" w:cs="Sylfaen"/>
          <w:b/>
          <w:bCs/>
          <w:lang w:val="pt-BR"/>
        </w:rPr>
      </w:pPr>
    </w:p>
    <w:p w14:paraId="081573DD" w14:textId="77777777" w:rsidR="00642BF3" w:rsidRPr="00A4034C" w:rsidRDefault="00642BF3" w:rsidP="00642BF3">
      <w:pPr>
        <w:jc w:val="right"/>
        <w:rPr>
          <w:rFonts w:ascii="GHEA Grapalat" w:hAnsi="GHEA Grapalat"/>
          <w:i/>
          <w:sz w:val="18"/>
          <w:lang w:val="hy-AM"/>
        </w:rPr>
      </w:pPr>
    </w:p>
    <w:p w14:paraId="3A0A9F81" w14:textId="77777777" w:rsidR="00642BF3" w:rsidRDefault="00642BF3" w:rsidP="00642BF3">
      <w:pPr>
        <w:rPr>
          <w:rFonts w:ascii="GHEA Grapalat" w:hAnsi="GHEA Grapalat" w:cs="GHEA Grapalat"/>
          <w:sz w:val="22"/>
          <w:szCs w:val="22"/>
          <w:lang w:val="hy-AM"/>
        </w:rPr>
      </w:pPr>
    </w:p>
    <w:p w14:paraId="4495F6DF" w14:textId="77777777" w:rsidR="00642BF3" w:rsidRDefault="00642BF3" w:rsidP="00642BF3">
      <w:pPr>
        <w:rPr>
          <w:rFonts w:ascii="GHEA Grapalat" w:hAnsi="GHEA Grapalat" w:cs="GHEA Grapalat"/>
          <w:sz w:val="22"/>
          <w:szCs w:val="22"/>
          <w:lang w:val="hy-AM"/>
        </w:rPr>
      </w:pPr>
    </w:p>
    <w:p w14:paraId="482CAF24" w14:textId="77777777" w:rsidR="00642BF3" w:rsidRDefault="00642BF3" w:rsidP="00642BF3">
      <w:pPr>
        <w:rPr>
          <w:rFonts w:ascii="GHEA Grapalat" w:hAnsi="GHEA Grapalat" w:cs="GHEA Grapalat"/>
          <w:sz w:val="22"/>
          <w:szCs w:val="22"/>
          <w:lang w:val="hy-AM"/>
        </w:rPr>
      </w:pPr>
    </w:p>
    <w:p w14:paraId="7547C1A8" w14:textId="77777777" w:rsidR="00642BF3" w:rsidRDefault="00642BF3" w:rsidP="00642BF3">
      <w:pPr>
        <w:rPr>
          <w:rFonts w:ascii="GHEA Grapalat" w:hAnsi="GHEA Grapalat" w:cs="GHEA Grapalat"/>
          <w:sz w:val="22"/>
          <w:szCs w:val="22"/>
          <w:lang w:val="hy-AM"/>
        </w:rPr>
      </w:pPr>
    </w:p>
    <w:p w14:paraId="5CDD321B" w14:textId="77777777" w:rsidR="00642BF3" w:rsidRPr="00635053" w:rsidRDefault="00642BF3" w:rsidP="00642BF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CD81B30" w14:textId="77777777" w:rsidR="00642BF3" w:rsidRPr="00635053" w:rsidRDefault="00642BF3" w:rsidP="00642BF3">
      <w:pPr>
        <w:jc w:val="center"/>
        <w:rPr>
          <w:rFonts w:ascii="GHEA Grapalat" w:hAnsi="GHEA Grapalat" w:cs="GHEA Grapalat"/>
          <w:sz w:val="22"/>
          <w:szCs w:val="22"/>
          <w:lang w:val="hy-AM"/>
        </w:rPr>
      </w:pPr>
    </w:p>
    <w:p w14:paraId="7997D10F" w14:textId="77777777" w:rsidR="00642BF3" w:rsidRPr="005E1F72" w:rsidRDefault="00642BF3" w:rsidP="00642BF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03C175F" w14:textId="77777777" w:rsidR="00642BF3" w:rsidRDefault="00642BF3" w:rsidP="00642BF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C597925" w14:textId="77777777" w:rsidR="00642BF3" w:rsidRPr="005E1F72" w:rsidRDefault="00642BF3" w:rsidP="00642BF3">
      <w:pPr>
        <w:jc w:val="both"/>
        <w:rPr>
          <w:rFonts w:ascii="GHEA Grapalat" w:hAnsi="GHEA Grapalat"/>
          <w:sz w:val="22"/>
          <w:szCs w:val="22"/>
          <w:vertAlign w:val="superscript"/>
          <w:lang w:val="es-ES"/>
        </w:rPr>
      </w:pPr>
    </w:p>
    <w:p w14:paraId="7F894DEA" w14:textId="77777777" w:rsidR="00642BF3" w:rsidRPr="00E5270C" w:rsidRDefault="00642BF3" w:rsidP="00642BF3">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517F032B" w14:textId="77777777" w:rsidR="00642BF3" w:rsidRPr="005E1F72" w:rsidRDefault="00642BF3" w:rsidP="00642BF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10A95786" w14:textId="77777777" w:rsidR="00642BF3" w:rsidRPr="005E1F72" w:rsidRDefault="00642BF3" w:rsidP="00642BF3">
      <w:pPr>
        <w:jc w:val="both"/>
        <w:rPr>
          <w:rFonts w:ascii="GHEA Grapalat" w:hAnsi="GHEA Grapalat" w:cs="Sylfaen"/>
          <w:vertAlign w:val="superscript"/>
          <w:lang w:val="es-ES"/>
        </w:rPr>
      </w:pPr>
    </w:p>
    <w:p w14:paraId="4B8F6D6C" w14:textId="77777777" w:rsidR="00642BF3" w:rsidRPr="005E1F72" w:rsidRDefault="00642BF3" w:rsidP="00642BF3">
      <w:pPr>
        <w:jc w:val="both"/>
        <w:rPr>
          <w:rFonts w:ascii="GHEA Grapalat" w:hAnsi="GHEA Grapalat"/>
          <w:sz w:val="22"/>
          <w:szCs w:val="22"/>
          <w:u w:val="single"/>
          <w:lang w:val="es-ES"/>
        </w:rPr>
      </w:pPr>
    </w:p>
    <w:p w14:paraId="5865957C" w14:textId="77777777" w:rsidR="00642BF3" w:rsidRDefault="00642BF3" w:rsidP="00642BF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hy-AM"/>
        </w:rPr>
        <w:t>ԳՀ</w:t>
      </w:r>
      <w:r w:rsidRPr="005E1F72">
        <w:rPr>
          <w:rFonts w:ascii="GHEA Grapalat" w:hAnsi="GHEA Grapalat" w:cs="Sylfaen"/>
          <w:sz w:val="20"/>
          <w:szCs w:val="20"/>
          <w:lang w:val="es-ES"/>
        </w:rPr>
        <w:t>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C249A4D" w14:textId="77777777" w:rsidR="00642BF3" w:rsidRDefault="00642BF3" w:rsidP="00642BF3">
      <w:pPr>
        <w:jc w:val="both"/>
        <w:rPr>
          <w:rFonts w:ascii="GHEA Grapalat" w:hAnsi="GHEA Grapalat" w:cs="Sylfaen"/>
          <w:sz w:val="20"/>
          <w:szCs w:val="20"/>
          <w:lang w:val="es-ES"/>
        </w:rPr>
      </w:pPr>
    </w:p>
    <w:p w14:paraId="33405729" w14:textId="77777777" w:rsidR="00642BF3" w:rsidRDefault="00642BF3" w:rsidP="00642BF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465C9BE8" w14:textId="77777777" w:rsidR="00642BF3" w:rsidRDefault="00642BF3" w:rsidP="00642BF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14:paraId="69D5EF37" w14:textId="77777777" w:rsidR="00642BF3" w:rsidRDefault="00642BF3" w:rsidP="00642BF3">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4F470C50" w14:textId="77777777" w:rsidR="00642BF3" w:rsidRDefault="00642BF3" w:rsidP="00642BF3">
      <w:pPr>
        <w:jc w:val="both"/>
        <w:rPr>
          <w:rFonts w:ascii="GHEA Grapalat" w:hAnsi="GHEA Grapalat" w:cs="Sylfaen"/>
          <w:sz w:val="20"/>
          <w:szCs w:val="20"/>
          <w:lang w:val="es-ES"/>
        </w:rPr>
      </w:pPr>
    </w:p>
    <w:p w14:paraId="73B03226" w14:textId="77777777" w:rsidR="00642BF3" w:rsidRPr="00E5270C" w:rsidRDefault="00642BF3" w:rsidP="00642BF3">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4980DAE2" w14:textId="77777777" w:rsidR="00642BF3" w:rsidRPr="00513F14" w:rsidRDefault="00642BF3" w:rsidP="00642BF3">
      <w:pPr>
        <w:jc w:val="center"/>
        <w:rPr>
          <w:rFonts w:ascii="GHEA Grapalat" w:hAnsi="GHEA Grapalat" w:cs="GHEA Grapalat"/>
          <w:sz w:val="22"/>
          <w:szCs w:val="22"/>
          <w:lang w:val="es-ES"/>
        </w:rPr>
      </w:pPr>
    </w:p>
    <w:p w14:paraId="6F59EC56" w14:textId="77777777" w:rsidR="00642BF3" w:rsidRDefault="00642BF3" w:rsidP="00642BF3">
      <w:pPr>
        <w:ind w:firstLine="709"/>
        <w:jc w:val="both"/>
        <w:rPr>
          <w:lang w:val="es-ES"/>
        </w:rPr>
      </w:pPr>
    </w:p>
    <w:p w14:paraId="67CC9015" w14:textId="77777777" w:rsidR="00642BF3" w:rsidRDefault="00642BF3" w:rsidP="00642BF3">
      <w:pPr>
        <w:ind w:firstLine="709"/>
        <w:jc w:val="both"/>
        <w:rPr>
          <w:lang w:val="es-ES"/>
        </w:rPr>
      </w:pPr>
    </w:p>
    <w:p w14:paraId="2DC064C0" w14:textId="77777777" w:rsidR="00642BF3" w:rsidRDefault="00642BF3" w:rsidP="00642BF3">
      <w:pPr>
        <w:ind w:firstLine="709"/>
        <w:jc w:val="both"/>
        <w:rPr>
          <w:lang w:val="es-ES"/>
        </w:rPr>
      </w:pPr>
    </w:p>
    <w:p w14:paraId="48E5DB89" w14:textId="77777777" w:rsidR="00642BF3" w:rsidRDefault="00642BF3" w:rsidP="00642BF3">
      <w:pPr>
        <w:ind w:firstLine="709"/>
        <w:jc w:val="both"/>
        <w:rPr>
          <w:lang w:val="es-ES"/>
        </w:rPr>
      </w:pPr>
    </w:p>
    <w:p w14:paraId="3524030B" w14:textId="77777777" w:rsidR="00642BF3" w:rsidRPr="009A5836" w:rsidRDefault="00642BF3" w:rsidP="00642BF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958288" w14:textId="77777777" w:rsidR="00642BF3" w:rsidRDefault="00642BF3" w:rsidP="00642BF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FBD6477" w14:textId="77777777" w:rsidR="00642BF3" w:rsidRPr="009A5836" w:rsidRDefault="00642BF3" w:rsidP="00642BF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FC3E087" w14:textId="77777777" w:rsidR="00642BF3" w:rsidRPr="009A5836" w:rsidRDefault="00642BF3" w:rsidP="00642BF3">
      <w:pPr>
        <w:jc w:val="right"/>
        <w:rPr>
          <w:rFonts w:ascii="GHEA Grapalat" w:hAnsi="GHEA Grapalat"/>
          <w:sz w:val="20"/>
          <w:lang w:val="hy-AM"/>
        </w:rPr>
      </w:pPr>
      <w:r w:rsidRPr="009A5836">
        <w:rPr>
          <w:rFonts w:ascii="GHEA Grapalat" w:hAnsi="GHEA Grapalat"/>
          <w:sz w:val="20"/>
          <w:lang w:val="hy-AM"/>
        </w:rPr>
        <w:t xml:space="preserve">    </w:t>
      </w:r>
    </w:p>
    <w:p w14:paraId="588976D4" w14:textId="77777777" w:rsidR="00642BF3" w:rsidRDefault="00642BF3" w:rsidP="00642BF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2CA0906A" w14:textId="77777777" w:rsidR="00642BF3" w:rsidRDefault="00642BF3" w:rsidP="00642BF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6D0ED7A" w14:textId="77777777" w:rsidR="00642BF3" w:rsidRDefault="00642BF3" w:rsidP="00642BF3">
      <w:pPr>
        <w:jc w:val="center"/>
        <w:rPr>
          <w:rFonts w:ascii="GHEA Grapalat" w:hAnsi="GHEA Grapalat" w:cs="Sylfaen"/>
          <w:sz w:val="16"/>
          <w:szCs w:val="16"/>
          <w:lang w:val="es-ES"/>
        </w:rPr>
      </w:pPr>
    </w:p>
    <w:p w14:paraId="38333949" w14:textId="77777777" w:rsidR="00642BF3" w:rsidRPr="009A5836" w:rsidRDefault="00642BF3" w:rsidP="00642BF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8"/>
    <w:p w14:paraId="202988CD" w14:textId="77777777" w:rsidR="00642BF3" w:rsidRPr="00E5270C" w:rsidRDefault="00642BF3" w:rsidP="00642BF3">
      <w:pPr>
        <w:ind w:firstLine="709"/>
        <w:jc w:val="both"/>
        <w:rPr>
          <w:lang w:val="es-ES"/>
        </w:rPr>
      </w:pPr>
    </w:p>
    <w:p w14:paraId="7471EDCC" w14:textId="77777777" w:rsidR="00642BF3" w:rsidRDefault="00642BF3" w:rsidP="00642BF3">
      <w:pPr>
        <w:rPr>
          <w:rFonts w:ascii="GHEA Grapalat" w:hAnsi="GHEA Grapalat" w:cs="GHEA Grapalat"/>
          <w:sz w:val="22"/>
          <w:szCs w:val="22"/>
          <w:lang w:val="hy-AM"/>
        </w:rPr>
      </w:pPr>
    </w:p>
    <w:p w14:paraId="51BC9655" w14:textId="77777777" w:rsidR="00642BF3" w:rsidRPr="00131E9C" w:rsidRDefault="00642BF3" w:rsidP="00642BF3">
      <w:pPr>
        <w:tabs>
          <w:tab w:val="left" w:pos="8640"/>
        </w:tabs>
        <w:rPr>
          <w:rFonts w:ascii="GHEA Grapalat" w:hAnsi="GHEA Grapalat" w:cs="GHEA Grapalat"/>
          <w:sz w:val="22"/>
          <w:szCs w:val="22"/>
          <w:lang w:val="hy-AM"/>
        </w:rPr>
      </w:pPr>
    </w:p>
    <w:p w14:paraId="4AE01205" w14:textId="77777777" w:rsidR="00642BF3" w:rsidRDefault="00642BF3" w:rsidP="00642BF3">
      <w:pPr>
        <w:jc w:val="right"/>
        <w:rPr>
          <w:rFonts w:ascii="GHEA Grapalat" w:hAnsi="GHEA Grapalat" w:cs="GHEA Grapalat"/>
          <w:sz w:val="22"/>
          <w:szCs w:val="22"/>
          <w:lang w:val="hy-AM"/>
        </w:rPr>
      </w:pPr>
    </w:p>
    <w:p w14:paraId="11202D2D" w14:textId="77777777" w:rsidR="00642BF3" w:rsidRDefault="00642BF3" w:rsidP="00642BF3">
      <w:pPr>
        <w:jc w:val="right"/>
        <w:rPr>
          <w:rFonts w:ascii="GHEA Grapalat" w:hAnsi="GHEA Grapalat" w:cs="GHEA Grapalat"/>
          <w:sz w:val="22"/>
          <w:szCs w:val="22"/>
          <w:lang w:val="hy-AM"/>
        </w:rPr>
      </w:pPr>
    </w:p>
    <w:p w14:paraId="1A71C548" w14:textId="77777777" w:rsidR="00642BF3" w:rsidRDefault="00642BF3" w:rsidP="00642BF3">
      <w:pPr>
        <w:jc w:val="right"/>
        <w:rPr>
          <w:rFonts w:ascii="GHEA Grapalat" w:hAnsi="GHEA Grapalat" w:cs="GHEA Grapalat"/>
          <w:sz w:val="22"/>
          <w:szCs w:val="22"/>
          <w:lang w:val="hy-AM"/>
        </w:rPr>
      </w:pPr>
    </w:p>
    <w:p w14:paraId="19AA1BE6" w14:textId="77777777" w:rsidR="00642BF3" w:rsidRDefault="00642BF3" w:rsidP="00642BF3">
      <w:pPr>
        <w:jc w:val="right"/>
        <w:rPr>
          <w:rFonts w:ascii="GHEA Grapalat" w:hAnsi="GHEA Grapalat" w:cs="GHEA Grapalat"/>
          <w:sz w:val="22"/>
          <w:szCs w:val="22"/>
          <w:lang w:val="hy-AM"/>
        </w:rPr>
      </w:pPr>
    </w:p>
    <w:p w14:paraId="2DFCF7A2" w14:textId="77777777" w:rsidR="00642BF3" w:rsidRDefault="00642BF3" w:rsidP="00642BF3">
      <w:pPr>
        <w:jc w:val="right"/>
        <w:rPr>
          <w:rFonts w:ascii="GHEA Grapalat" w:hAnsi="GHEA Grapalat" w:cs="GHEA Grapalat"/>
          <w:sz w:val="22"/>
          <w:szCs w:val="22"/>
          <w:lang w:val="hy-AM"/>
        </w:rPr>
      </w:pPr>
    </w:p>
    <w:p w14:paraId="5CB4DAB7" w14:textId="77777777" w:rsidR="00642BF3" w:rsidRDefault="00642BF3" w:rsidP="00642BF3">
      <w:pPr>
        <w:jc w:val="right"/>
        <w:rPr>
          <w:rFonts w:ascii="GHEA Grapalat" w:hAnsi="GHEA Grapalat" w:cs="GHEA Grapalat"/>
          <w:sz w:val="22"/>
          <w:szCs w:val="22"/>
          <w:lang w:val="hy-AM"/>
        </w:rPr>
      </w:pPr>
    </w:p>
    <w:p w14:paraId="213788A8" w14:textId="77777777" w:rsidR="00642BF3" w:rsidRDefault="00642BF3" w:rsidP="00642BF3">
      <w:pPr>
        <w:jc w:val="right"/>
        <w:rPr>
          <w:rFonts w:ascii="GHEA Grapalat" w:hAnsi="GHEA Grapalat" w:cs="GHEA Grapalat"/>
          <w:sz w:val="22"/>
          <w:szCs w:val="22"/>
          <w:lang w:val="hy-AM"/>
        </w:rPr>
      </w:pPr>
    </w:p>
    <w:p w14:paraId="6A825744" w14:textId="77777777" w:rsidR="00642BF3" w:rsidRDefault="00642BF3" w:rsidP="00642BF3">
      <w:pPr>
        <w:jc w:val="right"/>
        <w:rPr>
          <w:rFonts w:ascii="GHEA Grapalat" w:hAnsi="GHEA Grapalat" w:cs="GHEA Grapalat"/>
          <w:sz w:val="22"/>
          <w:szCs w:val="22"/>
          <w:lang w:val="hy-AM"/>
        </w:rPr>
      </w:pPr>
    </w:p>
    <w:sectPr w:rsidR="00642BF3" w:rsidSect="00642BF3">
      <w:pgSz w:w="11906" w:h="16838" w:code="9"/>
      <w:pgMar w:top="720" w:right="662" w:bottom="426"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BD933" w14:textId="77777777" w:rsidR="00F40693" w:rsidRDefault="00F40693">
      <w:r>
        <w:separator/>
      </w:r>
    </w:p>
  </w:endnote>
  <w:endnote w:type="continuationSeparator" w:id="0">
    <w:p w14:paraId="4ABB937A" w14:textId="77777777" w:rsidR="00F40693" w:rsidRDefault="00F40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E764F" w14:textId="77777777" w:rsidR="00F40693" w:rsidRDefault="00F40693">
      <w:r>
        <w:separator/>
      </w:r>
    </w:p>
  </w:footnote>
  <w:footnote w:type="continuationSeparator" w:id="0">
    <w:p w14:paraId="3ACD3E45" w14:textId="77777777" w:rsidR="00F40693" w:rsidRDefault="00F40693">
      <w:r>
        <w:continuationSeparator/>
      </w:r>
    </w:p>
  </w:footnote>
  <w:footnote w:id="1">
    <w:p w14:paraId="0479151E" w14:textId="23568D36" w:rsidR="00A5373C" w:rsidRPr="00AE74A0" w:rsidRDefault="00A5373C"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A5373C" w:rsidRPr="006265F4" w:rsidRDefault="00A5373C"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A5373C" w:rsidRPr="006265F4" w:rsidRDefault="00A5373C"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A5373C" w:rsidRPr="006265F4" w:rsidRDefault="00A5373C"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A5373C" w:rsidRPr="00D45BA2" w:rsidRDefault="00A5373C">
      <w:pPr>
        <w:pStyle w:val="FootnoteText"/>
      </w:pPr>
    </w:p>
  </w:footnote>
  <w:footnote w:id="2">
    <w:p w14:paraId="5BDAD4EB" w14:textId="2D2151B3" w:rsidR="00A5373C" w:rsidRPr="006265F4" w:rsidRDefault="00A5373C"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A5373C" w:rsidRPr="006265F4" w:rsidRDefault="00A5373C"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A5373C" w:rsidRPr="00D45BA2" w:rsidRDefault="00A5373C" w:rsidP="00D45BA2">
      <w:pPr>
        <w:pStyle w:val="FootnoteText"/>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A5373C" w:rsidRPr="006F2A6C" w:rsidRDefault="00A5373C"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A5373C" w:rsidRPr="00D45BA2" w:rsidRDefault="00A5373C"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4BBBCD3C" w14:textId="43E7C133" w:rsidR="00A5373C" w:rsidRPr="001258CE" w:rsidRDefault="00A5373C">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62AD7680" w14:textId="77777777" w:rsidR="00A5373C" w:rsidRPr="004B72E3" w:rsidRDefault="00A5373C" w:rsidP="00623C41">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3A805A9" w14:textId="77777777" w:rsidR="00A5373C" w:rsidRPr="004B72E3" w:rsidRDefault="00A5373C" w:rsidP="00623C41">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4FEDF338" w14:textId="77777777" w:rsidR="00A5373C" w:rsidRPr="00084034" w:rsidRDefault="00A5373C" w:rsidP="00623C41">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7698887A" w14:textId="77777777" w:rsidR="00A5373C" w:rsidRPr="000B7538" w:rsidRDefault="00A5373C" w:rsidP="00623C41">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54B8A80E" w14:textId="77777777" w:rsidR="00A5373C" w:rsidRPr="000B7538" w:rsidRDefault="00A5373C" w:rsidP="00623C41">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B14051D" w14:textId="77777777" w:rsidR="00A5373C" w:rsidRPr="000B7538" w:rsidRDefault="00A5373C" w:rsidP="00623C41">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5A15162E" w14:textId="77777777" w:rsidR="00A5373C" w:rsidRPr="006F2A6C" w:rsidRDefault="00A5373C" w:rsidP="00623C41">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7600CB15" w14:textId="77777777" w:rsidR="00A5373C" w:rsidRPr="00084034" w:rsidRDefault="00A5373C" w:rsidP="00623C41">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177BE5CF" w14:textId="77777777" w:rsidR="00A5373C" w:rsidRPr="00084034" w:rsidRDefault="00A5373C" w:rsidP="00623C41">
      <w:pPr>
        <w:pStyle w:val="FootnoteText"/>
        <w:rPr>
          <w:rFonts w:asciiTheme="minorHAnsi" w:hAnsiTheme="minorHAnsi"/>
          <w:lang w:val="hy-AM"/>
        </w:rPr>
      </w:pPr>
    </w:p>
  </w:footnote>
  <w:footnote w:id="9">
    <w:p w14:paraId="0A3E8289" w14:textId="77777777" w:rsidR="00A5373C" w:rsidRPr="00FD4E69" w:rsidRDefault="00A5373C" w:rsidP="007A626C">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A5373C" w:rsidRPr="00FD4E69" w:rsidRDefault="00A5373C"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A5373C" w:rsidRPr="000B7538" w:rsidRDefault="00A5373C"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5373C" w:rsidRPr="000B7538" w:rsidRDefault="00A5373C"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5373C" w:rsidRPr="00523B4A" w:rsidRDefault="00A5373C">
      <w:pPr>
        <w:pStyle w:val="FootnoteText"/>
        <w:rPr>
          <w:rFonts w:asciiTheme="minorHAnsi" w:hAnsiTheme="minorHAnsi"/>
        </w:rPr>
      </w:pPr>
    </w:p>
  </w:footnote>
  <w:footnote w:id="12">
    <w:p w14:paraId="67F79B5E" w14:textId="77777777" w:rsidR="00A5373C" w:rsidRPr="00D52874" w:rsidRDefault="00A5373C" w:rsidP="00642BF3">
      <w:pPr>
        <w:pStyle w:val="FootnoteText"/>
        <w:rPr>
          <w:rFonts w:ascii="GHEA Grapalat" w:hAnsi="GHEA Grapalat"/>
          <w:i/>
          <w:sz w:val="16"/>
          <w:szCs w:val="24"/>
          <w:lang w:val="af-ZA" w:eastAsia="en-US"/>
        </w:rPr>
      </w:pPr>
      <w:r w:rsidRPr="00130202">
        <w:rPr>
          <w:rStyle w:val="FootnoteReference"/>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D52874">
        <w:rPr>
          <w:rFonts w:ascii="GHEA Grapalat" w:hAnsi="GHEA Grapalat"/>
          <w:i/>
          <w:sz w:val="16"/>
          <w:szCs w:val="24"/>
          <w:lang w:val="af-ZA" w:eastAsia="en-US"/>
        </w:rPr>
        <w:t>:</w:t>
      </w:r>
    </w:p>
  </w:footnote>
  <w:footnote w:id="13">
    <w:p w14:paraId="21104FEC" w14:textId="77777777" w:rsidR="00A5373C" w:rsidRPr="006265F4" w:rsidDel="007942E8" w:rsidRDefault="00A5373C" w:rsidP="00642BF3">
      <w:pPr>
        <w:pStyle w:val="FootnoteText"/>
        <w:rPr>
          <w:del w:id="12" w:author="User" w:date="2019-05-26T10:02:00Z"/>
          <w:lang w:val="hy-AM"/>
        </w:rPr>
      </w:pPr>
      <w:r w:rsidRPr="006265F4">
        <w:rPr>
          <w:color w:val="FFFFFF"/>
          <w:vertAlign w:val="superscript"/>
          <w:lang w:val="hy-AM"/>
        </w:rPr>
        <w:t>31</w:t>
      </w:r>
      <w:r w:rsidRPr="006265F4">
        <w:rPr>
          <w:vertAlign w:val="superscript"/>
          <w:lang w:val="hy-AM"/>
        </w:rPr>
        <w:t xml:space="preserve"> </w:t>
      </w:r>
      <w:r w:rsidRPr="002F58FE">
        <w:rPr>
          <w:vertAlign w:val="superscript"/>
          <w:lang w:val="af-ZA"/>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4">
    <w:p w14:paraId="09D6E45C" w14:textId="77777777" w:rsidR="00A5373C" w:rsidRPr="006265F4" w:rsidRDefault="00A5373C" w:rsidP="00642BF3">
      <w:pPr>
        <w:pStyle w:val="FootnoteText"/>
        <w:jc w:val="both"/>
        <w:rPr>
          <w:rFonts w:ascii="GHEA Grapalat" w:hAnsi="GHEA Grapalat"/>
          <w:i/>
          <w:sz w:val="16"/>
          <w:szCs w:val="24"/>
          <w:lang w:val="hy-AM" w:eastAsia="en-US"/>
        </w:rPr>
      </w:pPr>
      <w:r w:rsidRPr="002F58FE">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140345D0" w14:textId="77777777" w:rsidR="00A5373C" w:rsidRPr="006265F4" w:rsidDel="007942E8" w:rsidRDefault="00A5373C" w:rsidP="00642BF3">
      <w:pPr>
        <w:pStyle w:val="FootnoteText"/>
        <w:jc w:val="both"/>
        <w:rPr>
          <w:del w:id="13"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5BE9989B" w14:textId="77777777" w:rsidR="00A5373C" w:rsidRPr="002646ED" w:rsidDel="007942E8" w:rsidRDefault="00A5373C" w:rsidP="00850578">
      <w:pPr>
        <w:pStyle w:val="FootnoteText"/>
        <w:jc w:val="both"/>
        <w:rPr>
          <w:del w:id="14" w:author="User" w:date="2019-05-26T10:04:00Z"/>
          <w:sz w:val="16"/>
          <w:szCs w:val="16"/>
          <w:lang w:val="en-US"/>
        </w:rPr>
      </w:pPr>
    </w:p>
  </w:footnote>
  <w:footnote w:id="16">
    <w:p w14:paraId="180DA7A5" w14:textId="77777777" w:rsidR="00A5373C" w:rsidRPr="006265F4" w:rsidDel="002877FC" w:rsidRDefault="00A5373C" w:rsidP="00642BF3">
      <w:pPr>
        <w:pStyle w:val="FootnoteText"/>
        <w:jc w:val="both"/>
        <w:rPr>
          <w:del w:id="15" w:author="User" w:date="2019-05-26T10:04:00Z"/>
          <w:lang w:val="hy-AM"/>
        </w:rPr>
      </w:pPr>
      <w:r w:rsidRPr="002F58FE">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7">
    <w:p w14:paraId="5EE52215" w14:textId="77777777" w:rsidR="00A5373C" w:rsidRPr="006265F4" w:rsidDel="002877FC" w:rsidRDefault="00A5373C" w:rsidP="00642BF3">
      <w:pPr>
        <w:pStyle w:val="FootnoteText"/>
        <w:jc w:val="both"/>
        <w:rPr>
          <w:del w:id="16" w:author="User" w:date="2019-05-26T10:04:00Z"/>
          <w:lang w:val="hy-AM"/>
        </w:rPr>
      </w:pPr>
      <w:r w:rsidRPr="002F58FE">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8">
    <w:p w14:paraId="175961DD" w14:textId="77777777" w:rsidR="00A5373C" w:rsidRDefault="00A5373C" w:rsidP="00642BF3">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915"/>
    <w:rsid w:val="00003DF0"/>
    <w:rsid w:val="000058CF"/>
    <w:rsid w:val="00005D30"/>
    <w:rsid w:val="000076A1"/>
    <w:rsid w:val="0000776B"/>
    <w:rsid w:val="00011590"/>
    <w:rsid w:val="00012347"/>
    <w:rsid w:val="00012E2C"/>
    <w:rsid w:val="00013093"/>
    <w:rsid w:val="000132F3"/>
    <w:rsid w:val="000135CB"/>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A08"/>
    <w:rsid w:val="00033B20"/>
    <w:rsid w:val="0003466E"/>
    <w:rsid w:val="00034CED"/>
    <w:rsid w:val="000356CC"/>
    <w:rsid w:val="00037DDE"/>
    <w:rsid w:val="00037F3F"/>
    <w:rsid w:val="000408D8"/>
    <w:rsid w:val="00041323"/>
    <w:rsid w:val="00042B9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365"/>
    <w:rsid w:val="000917B9"/>
    <w:rsid w:val="00091EBC"/>
    <w:rsid w:val="00092D0A"/>
    <w:rsid w:val="0009380C"/>
    <w:rsid w:val="0009449B"/>
    <w:rsid w:val="000946A3"/>
    <w:rsid w:val="00094DA9"/>
    <w:rsid w:val="000952D8"/>
    <w:rsid w:val="00095EB1"/>
    <w:rsid w:val="00096865"/>
    <w:rsid w:val="00097DE8"/>
    <w:rsid w:val="000A37CE"/>
    <w:rsid w:val="000A576E"/>
    <w:rsid w:val="000A5B16"/>
    <w:rsid w:val="000A6B75"/>
    <w:rsid w:val="000A706E"/>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6FF6"/>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9F5"/>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6360"/>
    <w:rsid w:val="000E7612"/>
    <w:rsid w:val="000E79BD"/>
    <w:rsid w:val="000F008F"/>
    <w:rsid w:val="000F109E"/>
    <w:rsid w:val="000F201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AFB"/>
    <w:rsid w:val="00106365"/>
    <w:rsid w:val="00106D44"/>
    <w:rsid w:val="00106DEE"/>
    <w:rsid w:val="00106F3B"/>
    <w:rsid w:val="00110D13"/>
    <w:rsid w:val="0011131D"/>
    <w:rsid w:val="0011380C"/>
    <w:rsid w:val="00113F0D"/>
    <w:rsid w:val="00115905"/>
    <w:rsid w:val="001159FA"/>
    <w:rsid w:val="0011611E"/>
    <w:rsid w:val="00116E47"/>
    <w:rsid w:val="00117020"/>
    <w:rsid w:val="00117964"/>
    <w:rsid w:val="00117DAA"/>
    <w:rsid w:val="00122684"/>
    <w:rsid w:val="001241F6"/>
    <w:rsid w:val="001242C4"/>
    <w:rsid w:val="00124461"/>
    <w:rsid w:val="001258CE"/>
    <w:rsid w:val="00126579"/>
    <w:rsid w:val="001276C9"/>
    <w:rsid w:val="00127D73"/>
    <w:rsid w:val="00130202"/>
    <w:rsid w:val="001305C6"/>
    <w:rsid w:val="0013139F"/>
    <w:rsid w:val="00131E9C"/>
    <w:rsid w:val="00132FA8"/>
    <w:rsid w:val="00133A5A"/>
    <w:rsid w:val="00133A7E"/>
    <w:rsid w:val="00133CE4"/>
    <w:rsid w:val="00134D6E"/>
    <w:rsid w:val="00134DC5"/>
    <w:rsid w:val="001355F9"/>
    <w:rsid w:val="00135840"/>
    <w:rsid w:val="001369CB"/>
    <w:rsid w:val="00136E6E"/>
    <w:rsid w:val="001377BA"/>
    <w:rsid w:val="00137A5C"/>
    <w:rsid w:val="001404FA"/>
    <w:rsid w:val="00140600"/>
    <w:rsid w:val="00142496"/>
    <w:rsid w:val="00143466"/>
    <w:rsid w:val="00143BD7"/>
    <w:rsid w:val="00143E8C"/>
    <w:rsid w:val="0014472E"/>
    <w:rsid w:val="00144F73"/>
    <w:rsid w:val="001458D6"/>
    <w:rsid w:val="00145CC3"/>
    <w:rsid w:val="00147CD0"/>
    <w:rsid w:val="00147DD7"/>
    <w:rsid w:val="00147F14"/>
    <w:rsid w:val="00150CBE"/>
    <w:rsid w:val="001514D1"/>
    <w:rsid w:val="001515DE"/>
    <w:rsid w:val="00151EB5"/>
    <w:rsid w:val="00152059"/>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AFD"/>
    <w:rsid w:val="00172BD7"/>
    <w:rsid w:val="0017323F"/>
    <w:rsid w:val="001732FB"/>
    <w:rsid w:val="00174FE1"/>
    <w:rsid w:val="00175F8F"/>
    <w:rsid w:val="00175FDC"/>
    <w:rsid w:val="001763F5"/>
    <w:rsid w:val="00176A38"/>
    <w:rsid w:val="00176A92"/>
    <w:rsid w:val="00177245"/>
    <w:rsid w:val="0017759F"/>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68C5"/>
    <w:rsid w:val="001B0D9A"/>
    <w:rsid w:val="001B1370"/>
    <w:rsid w:val="001B1FC4"/>
    <w:rsid w:val="001B21A3"/>
    <w:rsid w:val="001B372C"/>
    <w:rsid w:val="001B37D2"/>
    <w:rsid w:val="001B45A9"/>
    <w:rsid w:val="001B478E"/>
    <w:rsid w:val="001B6FCF"/>
    <w:rsid w:val="001B7698"/>
    <w:rsid w:val="001C07C6"/>
    <w:rsid w:val="001C0849"/>
    <w:rsid w:val="001C0B2D"/>
    <w:rsid w:val="001C27B8"/>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6A0"/>
    <w:rsid w:val="001E2794"/>
    <w:rsid w:val="001E2814"/>
    <w:rsid w:val="001E55B2"/>
    <w:rsid w:val="001E5866"/>
    <w:rsid w:val="001E7733"/>
    <w:rsid w:val="001F0335"/>
    <w:rsid w:val="001F0371"/>
    <w:rsid w:val="001F1DF0"/>
    <w:rsid w:val="001F3094"/>
    <w:rsid w:val="001F3237"/>
    <w:rsid w:val="001F34A4"/>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26B"/>
    <w:rsid w:val="00220491"/>
    <w:rsid w:val="00220ACB"/>
    <w:rsid w:val="00220C7C"/>
    <w:rsid w:val="002218FE"/>
    <w:rsid w:val="00222819"/>
    <w:rsid w:val="002240AB"/>
    <w:rsid w:val="00224EDD"/>
    <w:rsid w:val="002250D8"/>
    <w:rsid w:val="0022515E"/>
    <w:rsid w:val="00225258"/>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1918"/>
    <w:rsid w:val="0024205E"/>
    <w:rsid w:val="00244642"/>
    <w:rsid w:val="00244B38"/>
    <w:rsid w:val="00246F46"/>
    <w:rsid w:val="0025145E"/>
    <w:rsid w:val="00251721"/>
    <w:rsid w:val="00251E84"/>
    <w:rsid w:val="00252C72"/>
    <w:rsid w:val="00252C9C"/>
    <w:rsid w:val="002539A3"/>
    <w:rsid w:val="002542AE"/>
    <w:rsid w:val="00254A36"/>
    <w:rsid w:val="0025574A"/>
    <w:rsid w:val="002559B9"/>
    <w:rsid w:val="00255D6A"/>
    <w:rsid w:val="00256FB5"/>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8E8"/>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100"/>
    <w:rsid w:val="002E530A"/>
    <w:rsid w:val="002E531D"/>
    <w:rsid w:val="002E63FE"/>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790"/>
    <w:rsid w:val="00305E59"/>
    <w:rsid w:val="00305F6D"/>
    <w:rsid w:val="003064D4"/>
    <w:rsid w:val="00307F3C"/>
    <w:rsid w:val="003101E4"/>
    <w:rsid w:val="00310A82"/>
    <w:rsid w:val="00310B6E"/>
    <w:rsid w:val="00310ED2"/>
    <w:rsid w:val="00311076"/>
    <w:rsid w:val="003141B6"/>
    <w:rsid w:val="00314E12"/>
    <w:rsid w:val="00316381"/>
    <w:rsid w:val="003169A4"/>
    <w:rsid w:val="0032071C"/>
    <w:rsid w:val="00321A56"/>
    <w:rsid w:val="00321B20"/>
    <w:rsid w:val="00322C1A"/>
    <w:rsid w:val="00323053"/>
    <w:rsid w:val="0032359C"/>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1EE4"/>
    <w:rsid w:val="00372C2B"/>
    <w:rsid w:val="00372C67"/>
    <w:rsid w:val="00372FAD"/>
    <w:rsid w:val="0037329F"/>
    <w:rsid w:val="003738F3"/>
    <w:rsid w:val="00373EC9"/>
    <w:rsid w:val="00374964"/>
    <w:rsid w:val="003755FD"/>
    <w:rsid w:val="00375D38"/>
    <w:rsid w:val="00375FD2"/>
    <w:rsid w:val="003760B7"/>
    <w:rsid w:val="00376D5B"/>
    <w:rsid w:val="00377E69"/>
    <w:rsid w:val="00380094"/>
    <w:rsid w:val="0038067A"/>
    <w:rsid w:val="00380721"/>
    <w:rsid w:val="00381658"/>
    <w:rsid w:val="0038317B"/>
    <w:rsid w:val="00383BC3"/>
    <w:rsid w:val="0038400D"/>
    <w:rsid w:val="0038438D"/>
    <w:rsid w:val="00385051"/>
    <w:rsid w:val="003850A0"/>
    <w:rsid w:val="0038517B"/>
    <w:rsid w:val="0038553A"/>
    <w:rsid w:val="0038579B"/>
    <w:rsid w:val="003862E0"/>
    <w:rsid w:val="00386369"/>
    <w:rsid w:val="00386E4B"/>
    <w:rsid w:val="003871DA"/>
    <w:rsid w:val="003873E6"/>
    <w:rsid w:val="00387F66"/>
    <w:rsid w:val="00390155"/>
    <w:rsid w:val="0039085B"/>
    <w:rsid w:val="00390A0B"/>
    <w:rsid w:val="00391E56"/>
    <w:rsid w:val="00392525"/>
    <w:rsid w:val="0039338D"/>
    <w:rsid w:val="00393ECF"/>
    <w:rsid w:val="003946B4"/>
    <w:rsid w:val="003949A5"/>
    <w:rsid w:val="00394E5D"/>
    <w:rsid w:val="00395D6D"/>
    <w:rsid w:val="00395F9B"/>
    <w:rsid w:val="0039646A"/>
    <w:rsid w:val="00396D60"/>
    <w:rsid w:val="003972CC"/>
    <w:rsid w:val="0039754F"/>
    <w:rsid w:val="00397DC0"/>
    <w:rsid w:val="003A0A31"/>
    <w:rsid w:val="003A145D"/>
    <w:rsid w:val="003A2BE0"/>
    <w:rsid w:val="003A35BF"/>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A48"/>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589"/>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46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5ACD"/>
    <w:rsid w:val="004A676E"/>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4BA"/>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4F7F79"/>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B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8F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6FE0"/>
    <w:rsid w:val="00587072"/>
    <w:rsid w:val="005900F2"/>
    <w:rsid w:val="005918A4"/>
    <w:rsid w:val="0059282A"/>
    <w:rsid w:val="00592A50"/>
    <w:rsid w:val="005939DE"/>
    <w:rsid w:val="0059404D"/>
    <w:rsid w:val="00594FEE"/>
    <w:rsid w:val="00595213"/>
    <w:rsid w:val="005953F4"/>
    <w:rsid w:val="005960B4"/>
    <w:rsid w:val="0059636E"/>
    <w:rsid w:val="005A1236"/>
    <w:rsid w:val="005A16C6"/>
    <w:rsid w:val="005A1D54"/>
    <w:rsid w:val="005A22BD"/>
    <w:rsid w:val="005A30E5"/>
    <w:rsid w:val="005A3A35"/>
    <w:rsid w:val="005A3DC6"/>
    <w:rsid w:val="005A3EB8"/>
    <w:rsid w:val="005A3EDC"/>
    <w:rsid w:val="005A41B7"/>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02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61FD"/>
    <w:rsid w:val="005F7C1D"/>
    <w:rsid w:val="00600DD3"/>
    <w:rsid w:val="0060505A"/>
    <w:rsid w:val="0060526C"/>
    <w:rsid w:val="00606269"/>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568"/>
    <w:rsid w:val="006237BD"/>
    <w:rsid w:val="00623998"/>
    <w:rsid w:val="00623C41"/>
    <w:rsid w:val="006265F4"/>
    <w:rsid w:val="00627101"/>
    <w:rsid w:val="0062728A"/>
    <w:rsid w:val="00627351"/>
    <w:rsid w:val="00627E00"/>
    <w:rsid w:val="00630BF1"/>
    <w:rsid w:val="00630CC3"/>
    <w:rsid w:val="0063101C"/>
    <w:rsid w:val="00631658"/>
    <w:rsid w:val="00631744"/>
    <w:rsid w:val="00633389"/>
    <w:rsid w:val="00633E1E"/>
    <w:rsid w:val="00634DC9"/>
    <w:rsid w:val="0063504B"/>
    <w:rsid w:val="0063530A"/>
    <w:rsid w:val="00635D52"/>
    <w:rsid w:val="0063768A"/>
    <w:rsid w:val="00637DAB"/>
    <w:rsid w:val="0064015C"/>
    <w:rsid w:val="00641AD5"/>
    <w:rsid w:val="00642402"/>
    <w:rsid w:val="00642BF3"/>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93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E6F"/>
    <w:rsid w:val="0067579A"/>
    <w:rsid w:val="00675DB0"/>
    <w:rsid w:val="00676178"/>
    <w:rsid w:val="00677658"/>
    <w:rsid w:val="00677C72"/>
    <w:rsid w:val="00677CC4"/>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0B6C"/>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83A"/>
    <w:rsid w:val="006C2CC2"/>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909"/>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1959"/>
    <w:rsid w:val="00712311"/>
    <w:rsid w:val="00712DB8"/>
    <w:rsid w:val="007131F4"/>
    <w:rsid w:val="00713EEE"/>
    <w:rsid w:val="00714C96"/>
    <w:rsid w:val="007154FC"/>
    <w:rsid w:val="0071687B"/>
    <w:rsid w:val="0071689A"/>
    <w:rsid w:val="00716F47"/>
    <w:rsid w:val="007170FA"/>
    <w:rsid w:val="007170FC"/>
    <w:rsid w:val="007204FD"/>
    <w:rsid w:val="007210AC"/>
    <w:rsid w:val="0072179E"/>
    <w:rsid w:val="00721CBC"/>
    <w:rsid w:val="007224D2"/>
    <w:rsid w:val="00722665"/>
    <w:rsid w:val="007226D6"/>
    <w:rsid w:val="00723462"/>
    <w:rsid w:val="007248F1"/>
    <w:rsid w:val="00725ED3"/>
    <w:rsid w:val="007268F5"/>
    <w:rsid w:val="00730C78"/>
    <w:rsid w:val="007319A4"/>
    <w:rsid w:val="00731BD1"/>
    <w:rsid w:val="00731D26"/>
    <w:rsid w:val="00734132"/>
    <w:rsid w:val="00735365"/>
    <w:rsid w:val="007366A1"/>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1E7"/>
    <w:rsid w:val="007912D3"/>
    <w:rsid w:val="00791764"/>
    <w:rsid w:val="007930CD"/>
    <w:rsid w:val="00793108"/>
    <w:rsid w:val="0079323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626C"/>
    <w:rsid w:val="007A7DEB"/>
    <w:rsid w:val="007B188A"/>
    <w:rsid w:val="007B207A"/>
    <w:rsid w:val="007B36E4"/>
    <w:rsid w:val="007B3D9D"/>
    <w:rsid w:val="007B6811"/>
    <w:rsid w:val="007C009B"/>
    <w:rsid w:val="007C081F"/>
    <w:rsid w:val="007C0837"/>
    <w:rsid w:val="007C13B3"/>
    <w:rsid w:val="007C15C5"/>
    <w:rsid w:val="007C1825"/>
    <w:rsid w:val="007C1D08"/>
    <w:rsid w:val="007C2D9A"/>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873"/>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48D"/>
    <w:rsid w:val="007E6804"/>
    <w:rsid w:val="007E6E01"/>
    <w:rsid w:val="007F12DE"/>
    <w:rsid w:val="007F1314"/>
    <w:rsid w:val="007F1F51"/>
    <w:rsid w:val="007F281F"/>
    <w:rsid w:val="007F3495"/>
    <w:rsid w:val="007F3E96"/>
    <w:rsid w:val="007F47DE"/>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39F0"/>
    <w:rsid w:val="00814170"/>
    <w:rsid w:val="00814DBD"/>
    <w:rsid w:val="00816505"/>
    <w:rsid w:val="00817461"/>
    <w:rsid w:val="00820257"/>
    <w:rsid w:val="0082102B"/>
    <w:rsid w:val="00821921"/>
    <w:rsid w:val="00821C82"/>
    <w:rsid w:val="008223F5"/>
    <w:rsid w:val="008225FF"/>
    <w:rsid w:val="00822942"/>
    <w:rsid w:val="008229D3"/>
    <w:rsid w:val="0082361A"/>
    <w:rsid w:val="00824F68"/>
    <w:rsid w:val="008258A1"/>
    <w:rsid w:val="00826193"/>
    <w:rsid w:val="008264EB"/>
    <w:rsid w:val="00830036"/>
    <w:rsid w:val="00830B85"/>
    <w:rsid w:val="008316E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578"/>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0409"/>
    <w:rsid w:val="0087155D"/>
    <w:rsid w:val="00871889"/>
    <w:rsid w:val="008718A8"/>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1956"/>
    <w:rsid w:val="008D294A"/>
    <w:rsid w:val="008D2B99"/>
    <w:rsid w:val="008D31B8"/>
    <w:rsid w:val="008D3C71"/>
    <w:rsid w:val="008D493D"/>
    <w:rsid w:val="008D5016"/>
    <w:rsid w:val="008D5704"/>
    <w:rsid w:val="008D5EE7"/>
    <w:rsid w:val="008D66BA"/>
    <w:rsid w:val="008D6EF8"/>
    <w:rsid w:val="008D77B2"/>
    <w:rsid w:val="008D7FF8"/>
    <w:rsid w:val="008E00F2"/>
    <w:rsid w:val="008E0AF8"/>
    <w:rsid w:val="008E1FEB"/>
    <w:rsid w:val="008E24DC"/>
    <w:rsid w:val="008E2D5C"/>
    <w:rsid w:val="008E30B9"/>
    <w:rsid w:val="008E3548"/>
    <w:rsid w:val="008E38E6"/>
    <w:rsid w:val="008E3B1B"/>
    <w:rsid w:val="008E4010"/>
    <w:rsid w:val="008E43BF"/>
    <w:rsid w:val="008E4477"/>
    <w:rsid w:val="008E5B7C"/>
    <w:rsid w:val="008E5C09"/>
    <w:rsid w:val="008E60B3"/>
    <w:rsid w:val="008E6435"/>
    <w:rsid w:val="008F03BB"/>
    <w:rsid w:val="008F2365"/>
    <w:rsid w:val="008F2B76"/>
    <w:rsid w:val="008F527F"/>
    <w:rsid w:val="008F53BC"/>
    <w:rsid w:val="008F5ED5"/>
    <w:rsid w:val="008F6B74"/>
    <w:rsid w:val="00902BB9"/>
    <w:rsid w:val="00902D0C"/>
    <w:rsid w:val="00903898"/>
    <w:rsid w:val="0090481C"/>
    <w:rsid w:val="00904926"/>
    <w:rsid w:val="0090510C"/>
    <w:rsid w:val="0090595E"/>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0477"/>
    <w:rsid w:val="009813C4"/>
    <w:rsid w:val="00981540"/>
    <w:rsid w:val="00982176"/>
    <w:rsid w:val="0098242F"/>
    <w:rsid w:val="0098244A"/>
    <w:rsid w:val="00983AF5"/>
    <w:rsid w:val="00983FC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4BA"/>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81D"/>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07D7F"/>
    <w:rsid w:val="00A10D1E"/>
    <w:rsid w:val="00A10D1F"/>
    <w:rsid w:val="00A112E2"/>
    <w:rsid w:val="00A1152B"/>
    <w:rsid w:val="00A11BD0"/>
    <w:rsid w:val="00A11F49"/>
    <w:rsid w:val="00A1295D"/>
    <w:rsid w:val="00A12A5E"/>
    <w:rsid w:val="00A12C95"/>
    <w:rsid w:val="00A14ED9"/>
    <w:rsid w:val="00A150A9"/>
    <w:rsid w:val="00A15177"/>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4A1"/>
    <w:rsid w:val="00A408CE"/>
    <w:rsid w:val="00A41627"/>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373C"/>
    <w:rsid w:val="00A53E94"/>
    <w:rsid w:val="00A5473D"/>
    <w:rsid w:val="00A5501E"/>
    <w:rsid w:val="00A5512C"/>
    <w:rsid w:val="00A558B9"/>
    <w:rsid w:val="00A55E59"/>
    <w:rsid w:val="00A55FEE"/>
    <w:rsid w:val="00A56EB7"/>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2E4"/>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52B"/>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008"/>
    <w:rsid w:val="00AB11B5"/>
    <w:rsid w:val="00AB14F4"/>
    <w:rsid w:val="00AB16AE"/>
    <w:rsid w:val="00AB1DD6"/>
    <w:rsid w:val="00AB227A"/>
    <w:rsid w:val="00AB2618"/>
    <w:rsid w:val="00AB2648"/>
    <w:rsid w:val="00AB3FFE"/>
    <w:rsid w:val="00AB4602"/>
    <w:rsid w:val="00AB5AF2"/>
    <w:rsid w:val="00AB5D5B"/>
    <w:rsid w:val="00AB5E50"/>
    <w:rsid w:val="00AB6289"/>
    <w:rsid w:val="00AB64C0"/>
    <w:rsid w:val="00AB6AEE"/>
    <w:rsid w:val="00AB77E2"/>
    <w:rsid w:val="00AB7BCA"/>
    <w:rsid w:val="00AB7D2E"/>
    <w:rsid w:val="00AC082E"/>
    <w:rsid w:val="00AC3F2F"/>
    <w:rsid w:val="00AC45C7"/>
    <w:rsid w:val="00AC479B"/>
    <w:rsid w:val="00AC4EAF"/>
    <w:rsid w:val="00AC5807"/>
    <w:rsid w:val="00AC743C"/>
    <w:rsid w:val="00AC7A2E"/>
    <w:rsid w:val="00AD0AB3"/>
    <w:rsid w:val="00AD0BEB"/>
    <w:rsid w:val="00AD1BFE"/>
    <w:rsid w:val="00AD305B"/>
    <w:rsid w:val="00AD34C9"/>
    <w:rsid w:val="00AD522C"/>
    <w:rsid w:val="00AD6D6A"/>
    <w:rsid w:val="00AD7B20"/>
    <w:rsid w:val="00AE0A80"/>
    <w:rsid w:val="00AE0B66"/>
    <w:rsid w:val="00AE1606"/>
    <w:rsid w:val="00AE210D"/>
    <w:rsid w:val="00AE224E"/>
    <w:rsid w:val="00AE26C8"/>
    <w:rsid w:val="00AE2768"/>
    <w:rsid w:val="00AE2A6D"/>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D35"/>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010"/>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6BFA"/>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CA0"/>
    <w:rsid w:val="00B64118"/>
    <w:rsid w:val="00B64BF8"/>
    <w:rsid w:val="00B6646A"/>
    <w:rsid w:val="00B66C0B"/>
    <w:rsid w:val="00B6741D"/>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A39"/>
    <w:rsid w:val="00B96B73"/>
    <w:rsid w:val="00B97237"/>
    <w:rsid w:val="00B975FA"/>
    <w:rsid w:val="00B9796D"/>
    <w:rsid w:val="00B97D91"/>
    <w:rsid w:val="00BA2C64"/>
    <w:rsid w:val="00BA3554"/>
    <w:rsid w:val="00BA632C"/>
    <w:rsid w:val="00BA7FAD"/>
    <w:rsid w:val="00BB1A5D"/>
    <w:rsid w:val="00BB1C9B"/>
    <w:rsid w:val="00BB2BDA"/>
    <w:rsid w:val="00BB3575"/>
    <w:rsid w:val="00BB3D1B"/>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647"/>
    <w:rsid w:val="00BC5B58"/>
    <w:rsid w:val="00BC5FEE"/>
    <w:rsid w:val="00BC6493"/>
    <w:rsid w:val="00BC6807"/>
    <w:rsid w:val="00BC6E1C"/>
    <w:rsid w:val="00BC6EE1"/>
    <w:rsid w:val="00BC6FA9"/>
    <w:rsid w:val="00BC723A"/>
    <w:rsid w:val="00BD0588"/>
    <w:rsid w:val="00BD0D0A"/>
    <w:rsid w:val="00BD2920"/>
    <w:rsid w:val="00BD3B55"/>
    <w:rsid w:val="00BD4384"/>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649"/>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0B49"/>
    <w:rsid w:val="00C11929"/>
    <w:rsid w:val="00C122A6"/>
    <w:rsid w:val="00C132F1"/>
    <w:rsid w:val="00C14561"/>
    <w:rsid w:val="00C14F1A"/>
    <w:rsid w:val="00C156C3"/>
    <w:rsid w:val="00C15BC3"/>
    <w:rsid w:val="00C16602"/>
    <w:rsid w:val="00C1689B"/>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49CB"/>
    <w:rsid w:val="00C35169"/>
    <w:rsid w:val="00C358EA"/>
    <w:rsid w:val="00C36406"/>
    <w:rsid w:val="00C364E8"/>
    <w:rsid w:val="00C370D4"/>
    <w:rsid w:val="00C3797F"/>
    <w:rsid w:val="00C4095B"/>
    <w:rsid w:val="00C41159"/>
    <w:rsid w:val="00C41477"/>
    <w:rsid w:val="00C42109"/>
    <w:rsid w:val="00C42A11"/>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4D6"/>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11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59C9"/>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5C0E"/>
    <w:rsid w:val="00D362DB"/>
    <w:rsid w:val="00D36D97"/>
    <w:rsid w:val="00D371A7"/>
    <w:rsid w:val="00D40327"/>
    <w:rsid w:val="00D407B9"/>
    <w:rsid w:val="00D411B6"/>
    <w:rsid w:val="00D420EF"/>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0AB"/>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E65"/>
    <w:rsid w:val="00D904BC"/>
    <w:rsid w:val="00D93027"/>
    <w:rsid w:val="00D9650F"/>
    <w:rsid w:val="00D96A26"/>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5F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6D29"/>
    <w:rsid w:val="00DE7B31"/>
    <w:rsid w:val="00DE7F8F"/>
    <w:rsid w:val="00DF11C4"/>
    <w:rsid w:val="00DF1625"/>
    <w:rsid w:val="00DF19A1"/>
    <w:rsid w:val="00DF352F"/>
    <w:rsid w:val="00DF5182"/>
    <w:rsid w:val="00DF68A6"/>
    <w:rsid w:val="00DF7255"/>
    <w:rsid w:val="00E01503"/>
    <w:rsid w:val="00E01DB2"/>
    <w:rsid w:val="00E020C1"/>
    <w:rsid w:val="00E02F60"/>
    <w:rsid w:val="00E03579"/>
    <w:rsid w:val="00E038DA"/>
    <w:rsid w:val="00E03CD9"/>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2FC"/>
    <w:rsid w:val="00E2245F"/>
    <w:rsid w:val="00E22E51"/>
    <w:rsid w:val="00E23921"/>
    <w:rsid w:val="00E23A9A"/>
    <w:rsid w:val="00E23F7F"/>
    <w:rsid w:val="00E2406F"/>
    <w:rsid w:val="00E242FF"/>
    <w:rsid w:val="00E24EBF"/>
    <w:rsid w:val="00E25D59"/>
    <w:rsid w:val="00E2620A"/>
    <w:rsid w:val="00E26A48"/>
    <w:rsid w:val="00E26DCE"/>
    <w:rsid w:val="00E30359"/>
    <w:rsid w:val="00E30D12"/>
    <w:rsid w:val="00E312BF"/>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5F6"/>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2D2D"/>
    <w:rsid w:val="00E83BAF"/>
    <w:rsid w:val="00E84171"/>
    <w:rsid w:val="00E84367"/>
    <w:rsid w:val="00E85A49"/>
    <w:rsid w:val="00E9097E"/>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17AF"/>
    <w:rsid w:val="00EA17CF"/>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631A"/>
    <w:rsid w:val="00EE7019"/>
    <w:rsid w:val="00EE73A8"/>
    <w:rsid w:val="00EE7A99"/>
    <w:rsid w:val="00EF056B"/>
    <w:rsid w:val="00EF05C8"/>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329"/>
    <w:rsid w:val="00F24898"/>
    <w:rsid w:val="00F24A51"/>
    <w:rsid w:val="00F24CB6"/>
    <w:rsid w:val="00F24E9E"/>
    <w:rsid w:val="00F25B39"/>
    <w:rsid w:val="00F26162"/>
    <w:rsid w:val="00F263B3"/>
    <w:rsid w:val="00F2770D"/>
    <w:rsid w:val="00F27778"/>
    <w:rsid w:val="00F31617"/>
    <w:rsid w:val="00F339E3"/>
    <w:rsid w:val="00F35120"/>
    <w:rsid w:val="00F36E1F"/>
    <w:rsid w:val="00F377C0"/>
    <w:rsid w:val="00F37F2C"/>
    <w:rsid w:val="00F400E7"/>
    <w:rsid w:val="00F403A5"/>
    <w:rsid w:val="00F40693"/>
    <w:rsid w:val="00F406AC"/>
    <w:rsid w:val="00F40755"/>
    <w:rsid w:val="00F40D4D"/>
    <w:rsid w:val="00F4140F"/>
    <w:rsid w:val="00F419C7"/>
    <w:rsid w:val="00F4395E"/>
    <w:rsid w:val="00F449C0"/>
    <w:rsid w:val="00F4506C"/>
    <w:rsid w:val="00F45B4D"/>
    <w:rsid w:val="00F45B8B"/>
    <w:rsid w:val="00F51B3A"/>
    <w:rsid w:val="00F53525"/>
    <w:rsid w:val="00F53652"/>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855"/>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2D4"/>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2EB8"/>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link w:val="BodyTextIndent3"/>
    <w:rsid w:val="006C3873"/>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en-US" w:eastAsia="en-US" w:bidi="ar-SA"/>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character" w:customStyle="1" w:styleId="BodyTextIndent2Char">
    <w:name w:val="Body Text Indent 2 Char"/>
    <w:link w:val="BodyTextIndent2"/>
    <w:rsid w:val="007602A3"/>
    <w:rPr>
      <w:rFonts w:ascii="Baltica" w:hAnsi="Baltica"/>
      <w:lang w:val="af-ZA" w:eastAsia="en-US" w:bidi="ar-S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character" w:customStyle="1" w:styleId="HeaderChar">
    <w:name w:val="Header Char"/>
    <w:link w:val="Header"/>
    <w:rsid w:val="007602A3"/>
    <w:rPr>
      <w:lang w:val="en-AU" w:eastAsia="ru-RU" w:bidi="ar-SA"/>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character" w:customStyle="1" w:styleId="BodyText3Char">
    <w:name w:val="Body Text 3 Char"/>
    <w:link w:val="BodyText3"/>
    <w:rsid w:val="007602A3"/>
    <w:rPr>
      <w:rFonts w:ascii="Arial LatArm" w:hAnsi="Arial LatArm"/>
      <w:lang w:val="en-US" w:eastAsia="ru-RU" w:bidi="ar-SA"/>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styleId="Emphasis">
    <w:name w:val="Emphasis"/>
    <w:qFormat/>
    <w:rsid w:val="00C91F69"/>
    <w:rPr>
      <w:i/>
      <w:iCs/>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1078533">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5659772">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3799462">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7C501-3932-4CDF-B320-7BB1C8345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67</Pages>
  <Words>20800</Words>
  <Characters>118564</Characters>
  <Application>Microsoft Office Word</Application>
  <DocSecurity>0</DocSecurity>
  <Lines>988</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139086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188</cp:revision>
  <cp:lastPrinted>2018-02-16T07:12:00Z</cp:lastPrinted>
  <dcterms:created xsi:type="dcterms:W3CDTF">2025-03-04T12:44:00Z</dcterms:created>
  <dcterms:modified xsi:type="dcterms:W3CDTF">2025-12-10T06:42:00Z</dcterms:modified>
</cp:coreProperties>
</file>